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2.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0F311" w14:textId="77777777" w:rsidR="00FA1530" w:rsidRPr="00456165" w:rsidRDefault="0090246C" w:rsidP="007F4DC9">
      <w:pPr>
        <w:tabs>
          <w:tab w:val="center" w:pos="4680"/>
          <w:tab w:val="right" w:pos="9360"/>
        </w:tabs>
        <w:rPr>
          <w:szCs w:val="22"/>
        </w:rPr>
      </w:pPr>
      <w:bookmarkStart w:id="0" w:name="_GoBack"/>
      <w:bookmarkEnd w:id="0"/>
      <w:r>
        <w:rPr>
          <w:b/>
          <w:bCs/>
          <w:sz w:val="38"/>
          <w:szCs w:val="38"/>
        </w:rPr>
        <w:tab/>
      </w:r>
      <w:r w:rsidR="00FA1530" w:rsidRPr="00456165">
        <w:rPr>
          <w:b/>
          <w:bCs/>
          <w:sz w:val="38"/>
          <w:szCs w:val="38"/>
        </w:rPr>
        <w:t>NRC INSPECTION MANUAL</w:t>
      </w:r>
      <w:r>
        <w:rPr>
          <w:b/>
          <w:bCs/>
          <w:sz w:val="38"/>
          <w:szCs w:val="38"/>
        </w:rPr>
        <w:tab/>
      </w:r>
      <w:r w:rsidR="00FA1530" w:rsidRPr="00456165">
        <w:rPr>
          <w:sz w:val="20"/>
          <w:szCs w:val="20"/>
        </w:rPr>
        <w:t>IPAB</w:t>
      </w:r>
    </w:p>
    <w:p w14:paraId="3CF9A4A0" w14:textId="77777777" w:rsidR="00FA1530" w:rsidRPr="00456165" w:rsidRDefault="00CC0CB6" w:rsidP="007F4DC9">
      <w:pPr>
        <w:rPr>
          <w:szCs w:val="22"/>
        </w:rPr>
      </w:pPr>
      <w:r w:rsidRPr="003A204A">
        <w:rPr>
          <w:noProof/>
          <w:color w:val="000000"/>
        </w:rPr>
        <mc:AlternateContent>
          <mc:Choice Requires="wps">
            <w:drawing>
              <wp:anchor distT="0" distB="0" distL="114300" distR="114300" simplePos="0" relativeHeight="251660288" behindDoc="0" locked="0" layoutInCell="0" allowOverlap="1" wp14:anchorId="7CA4B456" wp14:editId="55A748A4">
                <wp:simplePos x="0" y="0"/>
                <wp:positionH relativeFrom="margin">
                  <wp:posOffset>0</wp:posOffset>
                </wp:positionH>
                <wp:positionV relativeFrom="paragraph">
                  <wp:posOffset>0</wp:posOffset>
                </wp:positionV>
                <wp:extent cx="0" cy="0"/>
                <wp:effectExtent l="19050" t="1905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B3997" id="Line 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" o:allowincell="f" strokecolor="#020000" strokeweight="1.92pt">
                <w10:wrap anchorx="margin"/>
              </v:line>
            </w:pict>
          </mc:Fallback>
        </mc:AlternateContent>
      </w:r>
    </w:p>
    <w:p w14:paraId="502D529C" w14:textId="77777777" w:rsidR="00FA1530" w:rsidRPr="00456165" w:rsidRDefault="00706DF4" w:rsidP="007F4DC9">
      <w:pPr>
        <w:pBdr>
          <w:top w:val="single" w:sz="18" w:space="1" w:color="auto"/>
          <w:bottom w:val="single" w:sz="18" w:space="1" w:color="auto"/>
        </w:pBdr>
        <w:jc w:val="center"/>
        <w:rPr>
          <w:szCs w:val="22"/>
        </w:rPr>
      </w:pPr>
      <w:r>
        <w:rPr>
          <w:szCs w:val="22"/>
        </w:rPr>
        <w:t>INSPECTION MANUAL CHAPTER 0308 Attachment 4</w:t>
      </w:r>
    </w:p>
    <w:p w14:paraId="75C70542" w14:textId="77777777" w:rsidR="00FA1530" w:rsidRPr="00456165" w:rsidRDefault="00FA1530"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Cs w:val="22"/>
        </w:rPr>
      </w:pPr>
    </w:p>
    <w:p w14:paraId="6F21A5F7" w14:textId="77777777" w:rsidR="00FA1530" w:rsidRPr="00456165" w:rsidRDefault="00FA1530"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pPr>
    </w:p>
    <w:p w14:paraId="78E8F1A2" w14:textId="77777777" w:rsidR="00FA1530" w:rsidRPr="00456165" w:rsidRDefault="00706DF4"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pPr>
      <w:r>
        <w:rPr>
          <w:szCs w:val="22"/>
        </w:rPr>
        <w:t>TECHNICAL BASIS FOR ASSESSMENT</w:t>
      </w:r>
    </w:p>
    <w:p w14:paraId="1B8ACC44" w14:textId="77777777" w:rsidR="006F7AAC" w:rsidRDefault="006F7AAC"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pPr>
    </w:p>
    <w:p w14:paraId="16041C17" w14:textId="77777777" w:rsidR="007F4DC9" w:rsidRDefault="007F4DC9"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pPr>
    </w:p>
    <w:p w14:paraId="36B65341" w14:textId="4B89EA09" w:rsidR="007F4DC9" w:rsidRDefault="007F4DC9"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sectPr w:rsidR="007F4DC9" w:rsidSect="007F4DC9">
          <w:footerReference w:type="even" r:id="rId8"/>
          <w:type w:val="continuous"/>
          <w:pgSz w:w="12240" w:h="15840"/>
          <w:pgMar w:top="1440" w:right="1440" w:bottom="1440" w:left="1440" w:header="720" w:footer="720" w:gutter="0"/>
          <w:cols w:space="720"/>
          <w:noEndnote/>
          <w:docGrid w:linePitch="326"/>
        </w:sectPr>
      </w:pPr>
      <w:ins w:id="1" w:author="Curran, Bridget" w:date="2017-05-10T14:40:00Z">
        <w:r>
          <w:rPr>
            <w:szCs w:val="22"/>
          </w:rPr>
          <w:t>Effective Date:  05/15/17</w:t>
        </w:r>
      </w:ins>
    </w:p>
    <w:p w14:paraId="43EB5075" w14:textId="02F9831D" w:rsidR="00317BD6" w:rsidRDefault="00317BD6"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ins w:id="2" w:author="kmr2" w:date="2013-08-06T11:33:00Z"/>
          <w:szCs w:val="22"/>
        </w:rPr>
      </w:pPr>
      <w:ins w:id="3" w:author="kmr2" w:date="2013-08-06T11:33:00Z">
        <w:r>
          <w:rPr>
            <w:szCs w:val="22"/>
          </w:rPr>
          <w:lastRenderedPageBreak/>
          <w:t>Table of Contents</w:t>
        </w:r>
      </w:ins>
    </w:p>
    <w:sdt>
      <w:sdtPr>
        <w:rPr>
          <w:rFonts w:ascii="Arial" w:eastAsiaTheme="minorEastAsia" w:hAnsi="Arial" w:cs="Arial"/>
          <w:b w:val="0"/>
          <w:bCs w:val="0"/>
          <w:color w:val="auto"/>
          <w:sz w:val="22"/>
          <w:szCs w:val="24"/>
        </w:rPr>
        <w:id w:val="-37739647"/>
        <w:docPartObj>
          <w:docPartGallery w:val="Table of Contents"/>
          <w:docPartUnique/>
        </w:docPartObj>
      </w:sdtPr>
      <w:sdtEndPr>
        <w:rPr>
          <w:noProof/>
        </w:rPr>
      </w:sdtEndPr>
      <w:sdtContent>
        <w:p w14:paraId="357A64B5" w14:textId="1ED41360" w:rsidR="00317BD6" w:rsidRPr="007F4DC9" w:rsidRDefault="00317BD6" w:rsidP="007F4DC9">
          <w:pPr>
            <w:pStyle w:val="TOCHeading"/>
            <w:spacing w:before="0" w:line="240" w:lineRule="auto"/>
            <w:rPr>
              <w:ins w:id="4" w:author="kmr2" w:date="2013-08-06T11:33:00Z"/>
              <w:rFonts w:ascii="Arial" w:hAnsi="Arial" w:cs="Arial"/>
              <w:b w:val="0"/>
              <w:sz w:val="22"/>
              <w:szCs w:val="22"/>
            </w:rPr>
          </w:pPr>
        </w:p>
        <w:p w14:paraId="3376432E" w14:textId="59FEB00C" w:rsidR="003F1CF0" w:rsidRDefault="00317BD6" w:rsidP="007F4DC9">
          <w:pPr>
            <w:pStyle w:val="TOC1"/>
            <w:spacing w:after="0" w:line="240" w:lineRule="auto"/>
            <w:rPr>
              <w:ins w:id="5" w:author="kmr2" w:date="2013-08-06T11:36:00Z"/>
              <w:rFonts w:asciiTheme="minorHAnsi" w:hAnsiTheme="minorHAnsi" w:cstheme="minorBidi"/>
              <w:noProof/>
              <w:szCs w:val="22"/>
            </w:rPr>
          </w:pPr>
          <w:ins w:id="6" w:author="kmr2" w:date="2013-08-06T11:33:00Z">
            <w:r>
              <w:fldChar w:fldCharType="begin"/>
            </w:r>
            <w:r>
              <w:instrText xml:space="preserve"> TOC \o "1-3" \h \z \u </w:instrText>
            </w:r>
            <w:r>
              <w:fldChar w:fldCharType="separate"/>
            </w:r>
          </w:ins>
          <w:ins w:id="7" w:author="kmr2" w:date="2013-08-06T11:36:00Z">
            <w:r w:rsidR="003F1CF0" w:rsidRPr="00A926A6">
              <w:rPr>
                <w:rStyle w:val="Hyperlink"/>
                <w:noProof/>
              </w:rPr>
              <w:fldChar w:fldCharType="begin"/>
            </w:r>
            <w:r w:rsidR="003F1CF0" w:rsidRPr="00A926A6">
              <w:rPr>
                <w:rStyle w:val="Hyperlink"/>
                <w:noProof/>
              </w:rPr>
              <w:instrText xml:space="preserve"> </w:instrText>
            </w:r>
            <w:r w:rsidR="003F1CF0">
              <w:rPr>
                <w:noProof/>
              </w:rPr>
              <w:instrText>HYPERLINK \l "_Toc363552302"</w:instrText>
            </w:r>
            <w:r w:rsidR="003F1CF0" w:rsidRPr="00A926A6">
              <w:rPr>
                <w:rStyle w:val="Hyperlink"/>
                <w:noProof/>
              </w:rPr>
              <w:instrText xml:space="preserve"> </w:instrText>
            </w:r>
            <w:r w:rsidR="003F1CF0" w:rsidRPr="00A926A6">
              <w:rPr>
                <w:rStyle w:val="Hyperlink"/>
                <w:noProof/>
              </w:rPr>
              <w:fldChar w:fldCharType="separate"/>
            </w:r>
            <w:r w:rsidR="003F1CF0" w:rsidRPr="00A926A6">
              <w:rPr>
                <w:rStyle w:val="Hyperlink"/>
                <w:noProof/>
              </w:rPr>
              <w:t>0308.4-01</w:t>
            </w:r>
            <w:r w:rsidR="003F1CF0">
              <w:rPr>
                <w:rFonts w:asciiTheme="minorHAnsi" w:hAnsiTheme="minorHAnsi" w:cstheme="minorBidi"/>
                <w:noProof/>
                <w:szCs w:val="22"/>
              </w:rPr>
              <w:tab/>
            </w:r>
            <w:r w:rsidR="003F1CF0" w:rsidRPr="00A926A6">
              <w:rPr>
                <w:rStyle w:val="Hyperlink"/>
                <w:noProof/>
              </w:rPr>
              <w:t>INTRODUCTION</w:t>
            </w:r>
            <w:r w:rsidR="003F1CF0">
              <w:rPr>
                <w:noProof/>
                <w:webHidden/>
              </w:rPr>
              <w:tab/>
            </w:r>
          </w:ins>
          <w:ins w:id="8" w:author="Merzke, Daniel" w:date="2017-04-18T08:35:00Z">
            <w:r w:rsidR="008C3124">
              <w:rPr>
                <w:noProof/>
                <w:webHidden/>
              </w:rPr>
              <w:t>……………………………………....…………………………………</w:t>
            </w:r>
          </w:ins>
          <w:ins w:id="9" w:author="kmr2" w:date="2013-08-06T11:36:00Z">
            <w:r w:rsidR="003F1CF0">
              <w:rPr>
                <w:noProof/>
                <w:webHidden/>
              </w:rPr>
              <w:fldChar w:fldCharType="begin"/>
            </w:r>
            <w:r w:rsidR="003F1CF0">
              <w:rPr>
                <w:noProof/>
                <w:webHidden/>
              </w:rPr>
              <w:instrText xml:space="preserve"> PAGEREF _Toc363552302 \h </w:instrText>
            </w:r>
          </w:ins>
          <w:r w:rsidR="003F1CF0">
            <w:rPr>
              <w:noProof/>
              <w:webHidden/>
            </w:rPr>
          </w:r>
          <w:r w:rsidR="003F1CF0">
            <w:rPr>
              <w:noProof/>
              <w:webHidden/>
            </w:rPr>
            <w:fldChar w:fldCharType="separate"/>
          </w:r>
          <w:r w:rsidR="002873DB">
            <w:rPr>
              <w:noProof/>
              <w:webHidden/>
            </w:rPr>
            <w:t>1</w:t>
          </w:r>
          <w:ins w:id="10" w:author="kmr2" w:date="2013-08-06T11:36:00Z">
            <w:r w:rsidR="003F1CF0">
              <w:rPr>
                <w:noProof/>
                <w:webHidden/>
              </w:rPr>
              <w:fldChar w:fldCharType="end"/>
            </w:r>
            <w:r w:rsidR="003F1CF0" w:rsidRPr="00A926A6">
              <w:rPr>
                <w:rStyle w:val="Hyperlink"/>
                <w:noProof/>
              </w:rPr>
              <w:fldChar w:fldCharType="end"/>
            </w:r>
          </w:ins>
        </w:p>
        <w:p w14:paraId="5AFC03DE" w14:textId="7BC7A5B0" w:rsidR="003F1CF0" w:rsidRDefault="003F1CF0" w:rsidP="007F4DC9">
          <w:pPr>
            <w:pStyle w:val="TOC1"/>
            <w:spacing w:after="0" w:line="240" w:lineRule="auto"/>
            <w:rPr>
              <w:ins w:id="11" w:author="kmr2" w:date="2013-08-06T11:36:00Z"/>
              <w:rFonts w:asciiTheme="minorHAnsi" w:hAnsiTheme="minorHAnsi" w:cstheme="minorBidi"/>
              <w:noProof/>
              <w:szCs w:val="22"/>
            </w:rPr>
          </w:pPr>
          <w:ins w:id="12"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"_Toc363552303"</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0308.4-02</w:t>
            </w:r>
            <w:r>
              <w:rPr>
                <w:rFonts w:asciiTheme="minorHAnsi" w:hAnsiTheme="minorHAnsi" w:cstheme="minorBidi"/>
                <w:noProof/>
                <w:szCs w:val="22"/>
              </w:rPr>
              <w:tab/>
            </w:r>
            <w:r w:rsidRPr="00A926A6">
              <w:rPr>
                <w:rStyle w:val="Hyperlink"/>
                <w:noProof/>
              </w:rPr>
              <w:t>LEVELS OF ASSESSMENT REVIEW</w:t>
            </w:r>
          </w:ins>
          <w:ins w:id="13" w:author="Merzke, Daniel" w:date="2017-04-18T08:34:00Z">
            <w:r w:rsidR="00957B9A">
              <w:rPr>
                <w:noProof/>
                <w:webHidden/>
              </w:rPr>
              <w:t>……………………………...………………….</w:t>
            </w:r>
          </w:ins>
          <w:r w:rsidR="00EA149D">
            <w:rPr>
              <w:noProof/>
              <w:webHidden/>
            </w:rPr>
            <w:t>2</w:t>
          </w:r>
          <w:ins w:id="14" w:author="kmr2" w:date="2013-08-06T11:36:00Z">
            <w:r w:rsidRPr="00A926A6">
              <w:rPr>
                <w:rStyle w:val="Hyperlink"/>
                <w:noProof/>
              </w:rPr>
              <w:fldChar w:fldCharType="end"/>
            </w:r>
          </w:ins>
        </w:p>
        <w:p w14:paraId="112D326B" w14:textId="0076A0BA" w:rsidR="003F1CF0" w:rsidRDefault="003F1CF0" w:rsidP="007F4DC9">
          <w:pPr>
            <w:pStyle w:val="TOC2"/>
            <w:spacing w:after="0" w:line="240" w:lineRule="auto"/>
            <w:rPr>
              <w:ins w:id="15" w:author="kmr2" w:date="2013-08-06T11:36:00Z"/>
              <w:rFonts w:asciiTheme="minorHAnsi" w:hAnsiTheme="minorHAnsi" w:cstheme="minorBidi"/>
              <w:noProof/>
              <w:szCs w:val="22"/>
            </w:rPr>
          </w:pPr>
          <w:ins w:id="16"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"_Toc363552304"</w:instrText>
            </w:r>
            <w:r w:rsidRPr="00A926A6">
              <w:rPr>
                <w:rStyle w:val="Hyperlink"/>
                <w:noProof/>
              </w:rPr>
              <w:instrText xml:space="preserve"> </w:instrText>
            </w:r>
            <w:r w:rsidRPr="00A926A6">
              <w:rPr>
                <w:rStyle w:val="Hyperlink"/>
                <w:noProof/>
              </w:rPr>
              <w:fldChar w:fldCharType="separate"/>
            </w:r>
            <w:r w:rsidRPr="00A926A6">
              <w:rPr>
                <w:rStyle w:val="Hyperlink"/>
                <w:noProof/>
              </w:rPr>
              <w:t xml:space="preserve">02.01 </w:t>
            </w:r>
          </w:ins>
          <w:ins w:id="17" w:author="Merzke, Daniel" w:date="2017-04-14T09:15:00Z">
            <w:r w:rsidR="00D07EDE">
              <w:rPr>
                <w:rStyle w:val="Hyperlink"/>
                <w:noProof/>
              </w:rPr>
              <w:tab/>
            </w:r>
          </w:ins>
          <w:ins w:id="18" w:author="kmr2" w:date="2013-08-06T11:36:00Z">
            <w:r w:rsidRPr="00A926A6">
              <w:rPr>
                <w:rStyle w:val="Hyperlink"/>
                <w:noProof/>
              </w:rPr>
              <w:t>Continuous Review</w:t>
            </w:r>
            <w:r>
              <w:rPr>
                <w:noProof/>
                <w:webHidden/>
              </w:rPr>
              <w:tab/>
            </w:r>
          </w:ins>
          <w:r w:rsidR="00EA149D">
            <w:rPr>
              <w:noProof/>
              <w:webHidden/>
            </w:rPr>
            <w:t>3</w:t>
          </w:r>
          <w:ins w:id="19" w:author="kmr2" w:date="2013-08-06T11:36:00Z">
            <w:r w:rsidRPr="00A926A6">
              <w:rPr>
                <w:rStyle w:val="Hyperlink"/>
                <w:noProof/>
              </w:rPr>
              <w:fldChar w:fldCharType="end"/>
            </w:r>
          </w:ins>
        </w:p>
        <w:p w14:paraId="0DF3F363" w14:textId="4D88E010" w:rsidR="003F1CF0" w:rsidRDefault="003F1CF0" w:rsidP="007F4DC9">
          <w:pPr>
            <w:pStyle w:val="TOC2"/>
            <w:spacing w:after="0" w:line="240" w:lineRule="auto"/>
            <w:rPr>
              <w:ins w:id="20" w:author="kmr2" w:date="2013-08-06T11:36:00Z"/>
              <w:rFonts w:asciiTheme="minorHAnsi" w:hAnsiTheme="minorHAnsi" w:cstheme="minorBidi"/>
              <w:noProof/>
              <w:szCs w:val="22"/>
            </w:rPr>
          </w:pPr>
          <w:ins w:id="21"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"_Toc363552305"</w:instrText>
            </w:r>
            <w:r w:rsidRPr="00A926A6">
              <w:rPr>
                <w:rStyle w:val="Hyperlink"/>
                <w:noProof/>
              </w:rPr>
              <w:instrText xml:space="preserve"> </w:instrText>
            </w:r>
            <w:r w:rsidRPr="00A926A6">
              <w:rPr>
                <w:rStyle w:val="Hyperlink"/>
                <w:noProof/>
              </w:rPr>
              <w:fldChar w:fldCharType="separate"/>
            </w:r>
            <w:r w:rsidRPr="00A926A6">
              <w:rPr>
                <w:rStyle w:val="Hyperlink"/>
                <w:noProof/>
              </w:rPr>
              <w:t>02.02</w:t>
            </w:r>
            <w:r>
              <w:rPr>
                <w:rFonts w:asciiTheme="minorHAnsi" w:hAnsiTheme="minorHAnsi" w:cstheme="minorBidi"/>
                <w:noProof/>
                <w:szCs w:val="22"/>
              </w:rPr>
              <w:tab/>
            </w:r>
            <w:r w:rsidRPr="00A926A6">
              <w:rPr>
                <w:rStyle w:val="Hyperlink"/>
                <w:noProof/>
              </w:rPr>
              <w:t>Quarterly Review</w:t>
            </w:r>
            <w:r>
              <w:rPr>
                <w:noProof/>
                <w:webHidden/>
              </w:rPr>
              <w:tab/>
            </w:r>
          </w:ins>
          <w:r w:rsidR="00EA149D">
            <w:rPr>
              <w:noProof/>
              <w:webHidden/>
            </w:rPr>
            <w:t>3</w:t>
          </w:r>
          <w:ins w:id="22" w:author="kmr2" w:date="2013-08-06T11:36:00Z">
            <w:r w:rsidRPr="00A926A6">
              <w:rPr>
                <w:rStyle w:val="Hyperlink"/>
                <w:noProof/>
              </w:rPr>
              <w:fldChar w:fldCharType="end"/>
            </w:r>
          </w:ins>
        </w:p>
        <w:p w14:paraId="62CCDF80" w14:textId="3F606CAB" w:rsidR="003F1CF0" w:rsidRDefault="003F1CF0" w:rsidP="007F4DC9">
          <w:pPr>
            <w:pStyle w:val="TOC2"/>
            <w:spacing w:after="0" w:line="240" w:lineRule="auto"/>
            <w:rPr>
              <w:rStyle w:val="Hyperlink"/>
              <w:noProof/>
            </w:rPr>
          </w:pPr>
          <w:ins w:id="23"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"_Toc363552306"</w:instrText>
            </w:r>
            <w:r w:rsidRPr="00A926A6">
              <w:rPr>
                <w:rStyle w:val="Hyperlink"/>
                <w:noProof/>
              </w:rPr>
              <w:instrText xml:space="preserve"> </w:instrText>
            </w:r>
            <w:r w:rsidRPr="00A926A6">
              <w:rPr>
                <w:rStyle w:val="Hyperlink"/>
                <w:noProof/>
              </w:rPr>
              <w:fldChar w:fldCharType="separate"/>
            </w:r>
            <w:r w:rsidRPr="00A926A6">
              <w:rPr>
                <w:rStyle w:val="Hyperlink"/>
                <w:noProof/>
              </w:rPr>
              <w:t>02.03</w:t>
            </w:r>
            <w:r>
              <w:rPr>
                <w:rFonts w:asciiTheme="minorHAnsi" w:hAnsiTheme="minorHAnsi" w:cstheme="minorBidi"/>
                <w:noProof/>
                <w:szCs w:val="22"/>
              </w:rPr>
              <w:tab/>
            </w:r>
            <w:r w:rsidRPr="00A926A6">
              <w:rPr>
                <w:rStyle w:val="Hyperlink"/>
                <w:noProof/>
              </w:rPr>
              <w:t>Mid</w:t>
            </w:r>
            <w:r w:rsidRPr="00A926A6">
              <w:rPr>
                <w:rStyle w:val="Hyperlink"/>
                <w:noProof/>
              </w:rPr>
              <w:noBreakHyphen/>
              <w:t>Cycle Review Meeting</w:t>
            </w:r>
            <w:r>
              <w:rPr>
                <w:noProof/>
                <w:webHidden/>
              </w:rPr>
              <w:tab/>
            </w:r>
          </w:ins>
          <w:r w:rsidR="00EA149D">
            <w:rPr>
              <w:noProof/>
              <w:webHidden/>
            </w:rPr>
            <w:t>4</w:t>
          </w:r>
          <w:ins w:id="24" w:author="kmr2" w:date="2013-08-06T11:36:00Z">
            <w:r w:rsidRPr="00A926A6">
              <w:rPr>
                <w:rStyle w:val="Hyperlink"/>
                <w:noProof/>
              </w:rPr>
              <w:fldChar w:fldCharType="end"/>
            </w:r>
          </w:ins>
        </w:p>
        <w:p w14:paraId="68A716BA" w14:textId="0195F9B1" w:rsidR="00A569C1" w:rsidRPr="00A569C1" w:rsidRDefault="00A569C1" w:rsidP="007F4DC9">
          <w:pPr>
            <w:pStyle w:val="TOC2"/>
            <w:spacing w:after="0" w:line="240" w:lineRule="auto"/>
            <w:rPr>
              <w:ins w:id="25" w:author="kmr2" w:date="2013-08-06T11:36:00Z"/>
              <w:rFonts w:asciiTheme="minorHAnsi" w:hAnsiTheme="minorHAnsi" w:cstheme="minorBidi"/>
              <w:noProof/>
              <w:szCs w:val="22"/>
            </w:rPr>
          </w:pPr>
          <w:ins w:id="26"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"_Toc363552306"</w:instrText>
            </w:r>
            <w:r w:rsidRPr="00A926A6">
              <w:rPr>
                <w:rStyle w:val="Hyperlink"/>
                <w:noProof/>
              </w:rPr>
              <w:instrText xml:space="preserve"> </w:instrText>
            </w:r>
            <w:r w:rsidRPr="00A926A6">
              <w:rPr>
                <w:rStyle w:val="Hyperlink"/>
                <w:noProof/>
              </w:rPr>
              <w:fldChar w:fldCharType="separate"/>
            </w:r>
            <w:r w:rsidRPr="00A926A6">
              <w:rPr>
                <w:rStyle w:val="Hyperlink"/>
                <w:noProof/>
              </w:rPr>
              <w:t>02.0</w:t>
            </w:r>
          </w:ins>
          <w:ins w:id="27" w:author="Merzke, Daniel" w:date="2017-03-16T08:50:00Z">
            <w:r>
              <w:rPr>
                <w:rStyle w:val="Hyperlink"/>
                <w:noProof/>
              </w:rPr>
              <w:t>4</w:t>
            </w:r>
          </w:ins>
          <w:ins w:id="28" w:author="kmr2" w:date="2013-08-06T11:36:00Z">
            <w:r>
              <w:rPr>
                <w:rFonts w:asciiTheme="minorHAnsi" w:hAnsiTheme="minorHAnsi" w:cstheme="minorBidi"/>
                <w:noProof/>
                <w:szCs w:val="22"/>
              </w:rPr>
              <w:tab/>
            </w:r>
          </w:ins>
          <w:ins w:id="29" w:author="Merzke, Daniel" w:date="2017-03-16T08:51:00Z">
            <w:r>
              <w:rPr>
                <w:rStyle w:val="Hyperlink"/>
                <w:noProof/>
              </w:rPr>
              <w:t>End-of</w:t>
            </w:r>
          </w:ins>
          <w:ins w:id="30" w:author="kmr2" w:date="2013-08-06T11:36:00Z">
            <w:r w:rsidRPr="00A926A6">
              <w:rPr>
                <w:rStyle w:val="Hyperlink"/>
                <w:noProof/>
              </w:rPr>
              <w:noBreakHyphen/>
              <w:t xml:space="preserve">Cycle Review </w:t>
            </w:r>
            <w:r>
              <w:rPr>
                <w:noProof/>
                <w:webHidden/>
              </w:rPr>
              <w:tab/>
            </w:r>
          </w:ins>
          <w:ins w:id="31" w:author="Merzke, Daniel" w:date="2017-04-14T08:56:00Z">
            <w:r w:rsidR="00D87F61">
              <w:rPr>
                <w:noProof/>
                <w:webHidden/>
              </w:rPr>
              <w:t>5</w:t>
            </w:r>
          </w:ins>
          <w:ins w:id="32" w:author="kmr2" w:date="2013-08-06T11:36:00Z">
            <w:r w:rsidRPr="00A926A6">
              <w:rPr>
                <w:rStyle w:val="Hyperlink"/>
                <w:noProof/>
              </w:rPr>
              <w:fldChar w:fldCharType="end"/>
            </w:r>
          </w:ins>
        </w:p>
        <w:p w14:paraId="6D1FC69E" w14:textId="097E7995" w:rsidR="00157B29" w:rsidRPr="00A569C1" w:rsidRDefault="00157B29" w:rsidP="007F4DC9">
          <w:pPr>
            <w:pStyle w:val="TOC2"/>
            <w:spacing w:after="0" w:line="240" w:lineRule="auto"/>
            <w:rPr>
              <w:ins w:id="33" w:author="kmr2" w:date="2013-08-06T11:36:00Z"/>
              <w:rFonts w:asciiTheme="minorHAnsi" w:hAnsiTheme="minorHAnsi" w:cstheme="minorBidi"/>
              <w:noProof/>
              <w:szCs w:val="22"/>
            </w:rPr>
          </w:pPr>
          <w:ins w:id="34"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"_Toc363552306"</w:instrText>
            </w:r>
            <w:r w:rsidRPr="00A926A6">
              <w:rPr>
                <w:rStyle w:val="Hyperlink"/>
                <w:noProof/>
              </w:rPr>
              <w:instrText xml:space="preserve"> </w:instrText>
            </w:r>
            <w:r w:rsidRPr="00A926A6">
              <w:rPr>
                <w:rStyle w:val="Hyperlink"/>
                <w:noProof/>
              </w:rPr>
              <w:fldChar w:fldCharType="separate"/>
            </w:r>
            <w:r w:rsidRPr="00A926A6">
              <w:rPr>
                <w:rStyle w:val="Hyperlink"/>
                <w:noProof/>
              </w:rPr>
              <w:t>02.0</w:t>
            </w:r>
          </w:ins>
          <w:ins w:id="35" w:author="Merzke, Daniel" w:date="2017-03-16T08:50:00Z">
            <w:r w:rsidR="00D22227">
              <w:rPr>
                <w:rStyle w:val="Hyperlink"/>
                <w:noProof/>
              </w:rPr>
              <w:t>5</w:t>
            </w:r>
          </w:ins>
          <w:ins w:id="36" w:author="kmr2" w:date="2013-08-06T11:36:00Z">
            <w:r>
              <w:rPr>
                <w:rFonts w:asciiTheme="minorHAnsi" w:hAnsiTheme="minorHAnsi" w:cstheme="minorBidi"/>
                <w:noProof/>
                <w:szCs w:val="22"/>
              </w:rPr>
              <w:tab/>
            </w:r>
          </w:ins>
          <w:ins w:id="37" w:author="Merzke, Daniel" w:date="2017-03-16T08:51:00Z">
            <w:r>
              <w:rPr>
                <w:rStyle w:val="Hyperlink"/>
                <w:noProof/>
              </w:rPr>
              <w:t>End-of</w:t>
            </w:r>
          </w:ins>
          <w:ins w:id="38" w:author="kmr2" w:date="2013-08-06T11:36:00Z">
            <w:r w:rsidRPr="00A926A6">
              <w:rPr>
                <w:rStyle w:val="Hyperlink"/>
                <w:noProof/>
              </w:rPr>
              <w:noBreakHyphen/>
              <w:t xml:space="preserve">Cycle </w:t>
            </w:r>
          </w:ins>
          <w:ins w:id="39" w:author="Merzke, Daniel" w:date="2017-03-16T08:55:00Z">
            <w:r>
              <w:rPr>
                <w:rStyle w:val="Hyperlink"/>
                <w:noProof/>
              </w:rPr>
              <w:t>Summary Meeting</w:t>
            </w:r>
          </w:ins>
          <w:ins w:id="40" w:author="kmr2" w:date="2013-08-06T11:36:00Z">
            <w:r w:rsidRPr="00A926A6">
              <w:rPr>
                <w:rStyle w:val="Hyperlink"/>
                <w:noProof/>
              </w:rPr>
              <w:t xml:space="preserve"> </w:t>
            </w:r>
            <w:r>
              <w:rPr>
                <w:noProof/>
                <w:webHidden/>
              </w:rPr>
              <w:tab/>
            </w:r>
          </w:ins>
          <w:ins w:id="41" w:author="Merzke, Daniel" w:date="2017-04-14T08:56:00Z">
            <w:r w:rsidR="00D87F61">
              <w:rPr>
                <w:noProof/>
                <w:webHidden/>
              </w:rPr>
              <w:t>6</w:t>
            </w:r>
          </w:ins>
          <w:ins w:id="42" w:author="kmr2" w:date="2013-08-06T11:36:00Z">
            <w:r w:rsidRPr="00A926A6">
              <w:rPr>
                <w:rStyle w:val="Hyperlink"/>
                <w:noProof/>
              </w:rPr>
              <w:fldChar w:fldCharType="end"/>
            </w:r>
          </w:ins>
        </w:p>
        <w:p w14:paraId="77138E8F" w14:textId="65AF06FD" w:rsidR="003F1CF0" w:rsidRDefault="003F1CF0" w:rsidP="007F4DC9">
          <w:pPr>
            <w:pStyle w:val="TOC2"/>
            <w:spacing w:after="0" w:line="240" w:lineRule="auto"/>
            <w:rPr>
              <w:ins w:id="43" w:author="kmr2" w:date="2013-08-06T11:36:00Z"/>
              <w:rFonts w:asciiTheme="minorHAnsi" w:hAnsiTheme="minorHAnsi" w:cstheme="minorBidi"/>
              <w:noProof/>
              <w:szCs w:val="22"/>
            </w:rPr>
          </w:pPr>
          <w:ins w:id="44"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"_Toc363552309"</w:instrText>
            </w:r>
            <w:r w:rsidRPr="00A926A6">
              <w:rPr>
                <w:rStyle w:val="Hyperlink"/>
                <w:noProof/>
              </w:rPr>
              <w:instrText xml:space="preserve"> </w:instrText>
            </w:r>
            <w:r w:rsidRPr="00A926A6">
              <w:rPr>
                <w:rStyle w:val="Hyperlink"/>
                <w:noProof/>
              </w:rPr>
              <w:fldChar w:fldCharType="separate"/>
            </w:r>
            <w:r w:rsidRPr="00A926A6">
              <w:rPr>
                <w:rStyle w:val="Hyperlink"/>
                <w:noProof/>
              </w:rPr>
              <w:t>02.0</w:t>
            </w:r>
          </w:ins>
          <w:ins w:id="45" w:author="Merzke, Daniel" w:date="2017-03-16T08:55:00Z">
            <w:r w:rsidR="00D22227">
              <w:rPr>
                <w:rStyle w:val="Hyperlink"/>
                <w:noProof/>
              </w:rPr>
              <w:t>6</w:t>
            </w:r>
          </w:ins>
          <w:ins w:id="46" w:author="kmr2" w:date="2013-08-06T11:36:00Z">
            <w:r>
              <w:rPr>
                <w:rFonts w:asciiTheme="minorHAnsi" w:hAnsiTheme="minorHAnsi" w:cstheme="minorBidi"/>
                <w:noProof/>
                <w:szCs w:val="22"/>
              </w:rPr>
              <w:tab/>
            </w:r>
            <w:r w:rsidRPr="00A926A6">
              <w:rPr>
                <w:rStyle w:val="Hyperlink"/>
                <w:noProof/>
              </w:rPr>
              <w:t>Agency Action Review Meeting</w:t>
            </w:r>
            <w:r>
              <w:rPr>
                <w:noProof/>
                <w:webHidden/>
              </w:rPr>
              <w:tab/>
            </w:r>
          </w:ins>
          <w:ins w:id="47" w:author="Merzke, Daniel" w:date="2017-04-14T08:57:00Z">
            <w:r w:rsidR="003152B8">
              <w:rPr>
                <w:noProof/>
                <w:webHidden/>
              </w:rPr>
              <w:t>6</w:t>
            </w:r>
          </w:ins>
          <w:ins w:id="48" w:author="kmr2" w:date="2013-08-06T11:36:00Z">
            <w:r w:rsidRPr="00A926A6">
              <w:rPr>
                <w:rStyle w:val="Hyperlink"/>
                <w:noProof/>
              </w:rPr>
              <w:fldChar w:fldCharType="end"/>
            </w:r>
          </w:ins>
        </w:p>
        <w:p w14:paraId="44510B32" w14:textId="06AC0F33" w:rsidR="003F1CF0" w:rsidRDefault="003F1CF0" w:rsidP="007F4DC9">
          <w:pPr>
            <w:pStyle w:val="TOC2"/>
            <w:spacing w:after="0" w:line="240" w:lineRule="auto"/>
            <w:rPr>
              <w:ins w:id="49" w:author="kmr2" w:date="2013-08-06T11:36:00Z"/>
              <w:rFonts w:asciiTheme="minorHAnsi" w:hAnsiTheme="minorHAnsi" w:cstheme="minorBidi"/>
              <w:noProof/>
              <w:szCs w:val="22"/>
            </w:rPr>
          </w:pPr>
          <w:ins w:id="50"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"_Toc363552310"</w:instrText>
            </w:r>
            <w:r w:rsidRPr="00A926A6">
              <w:rPr>
                <w:rStyle w:val="Hyperlink"/>
                <w:noProof/>
              </w:rPr>
              <w:instrText xml:space="preserve"> </w:instrText>
            </w:r>
            <w:r w:rsidRPr="00A926A6">
              <w:rPr>
                <w:rStyle w:val="Hyperlink"/>
                <w:noProof/>
              </w:rPr>
              <w:fldChar w:fldCharType="separate"/>
            </w:r>
            <w:r w:rsidRPr="00A926A6">
              <w:rPr>
                <w:rStyle w:val="Hyperlink"/>
                <w:noProof/>
              </w:rPr>
              <w:t>02.0</w:t>
            </w:r>
          </w:ins>
          <w:ins w:id="51" w:author="Merzke, Daniel" w:date="2017-03-16T08:56:00Z">
            <w:r w:rsidR="00D22227">
              <w:rPr>
                <w:rStyle w:val="Hyperlink"/>
                <w:noProof/>
              </w:rPr>
              <w:t>7</w:t>
            </w:r>
          </w:ins>
          <w:ins w:id="52" w:author="kmr2" w:date="2013-08-06T11:36:00Z">
            <w:r>
              <w:rPr>
                <w:rFonts w:asciiTheme="minorHAnsi" w:hAnsiTheme="minorHAnsi" w:cstheme="minorBidi"/>
                <w:noProof/>
                <w:szCs w:val="22"/>
              </w:rPr>
              <w:tab/>
            </w:r>
            <w:r w:rsidRPr="00A926A6">
              <w:rPr>
                <w:rStyle w:val="Hyperlink"/>
                <w:noProof/>
              </w:rPr>
              <w:t>Commission Meeting</w:t>
            </w:r>
            <w:r>
              <w:rPr>
                <w:noProof/>
                <w:webHidden/>
              </w:rPr>
              <w:tab/>
            </w:r>
          </w:ins>
          <w:ins w:id="53" w:author="Merzke, Daniel" w:date="2017-04-14T08:57:00Z">
            <w:r w:rsidR="003152B8">
              <w:rPr>
                <w:noProof/>
                <w:webHidden/>
              </w:rPr>
              <w:t>7</w:t>
            </w:r>
          </w:ins>
          <w:ins w:id="54" w:author="kmr2" w:date="2013-08-06T11:36:00Z">
            <w:r w:rsidRPr="00A926A6">
              <w:rPr>
                <w:rStyle w:val="Hyperlink"/>
                <w:noProof/>
              </w:rPr>
              <w:fldChar w:fldCharType="end"/>
            </w:r>
          </w:ins>
        </w:p>
        <w:p w14:paraId="742751C1" w14:textId="11CFD19A" w:rsidR="003F1CF0" w:rsidRDefault="003F1CF0" w:rsidP="007F4DC9">
          <w:pPr>
            <w:pStyle w:val="TOC2"/>
            <w:spacing w:after="0" w:line="240" w:lineRule="auto"/>
            <w:rPr>
              <w:ins w:id="55" w:author="kmr2" w:date="2013-08-06T11:36:00Z"/>
              <w:rFonts w:asciiTheme="minorHAnsi" w:hAnsiTheme="minorHAnsi" w:cstheme="minorBidi"/>
              <w:noProof/>
              <w:szCs w:val="22"/>
            </w:rPr>
          </w:pPr>
          <w:ins w:id="56"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"_Toc363552311"</w:instrText>
            </w:r>
            <w:r w:rsidRPr="00A926A6">
              <w:rPr>
                <w:rStyle w:val="Hyperlink"/>
                <w:noProof/>
              </w:rPr>
              <w:instrText xml:space="preserve"> </w:instrText>
            </w:r>
            <w:r w:rsidRPr="00A926A6">
              <w:rPr>
                <w:rStyle w:val="Hyperlink"/>
                <w:noProof/>
              </w:rPr>
              <w:fldChar w:fldCharType="separate"/>
            </w:r>
            <w:r w:rsidRPr="00A926A6">
              <w:rPr>
                <w:rStyle w:val="Hyperlink"/>
                <w:noProof/>
              </w:rPr>
              <w:t>02.0</w:t>
            </w:r>
          </w:ins>
          <w:ins w:id="57" w:author="Merzke, Daniel" w:date="2017-03-16T08:56:00Z">
            <w:r w:rsidR="00D22227">
              <w:rPr>
                <w:rStyle w:val="Hyperlink"/>
                <w:noProof/>
              </w:rPr>
              <w:t>8</w:t>
            </w:r>
          </w:ins>
          <w:ins w:id="58" w:author="kmr2" w:date="2013-08-06T11:36:00Z">
            <w:r>
              <w:rPr>
                <w:rFonts w:asciiTheme="minorHAnsi" w:hAnsiTheme="minorHAnsi" w:cstheme="minorBidi"/>
                <w:noProof/>
                <w:szCs w:val="22"/>
              </w:rPr>
              <w:tab/>
            </w:r>
          </w:ins>
          <w:ins w:id="59" w:author="Merzke, Daniel" w:date="2017-03-17T09:32:00Z">
            <w:r w:rsidR="00076ABF">
              <w:rPr>
                <w:rStyle w:val="Hyperlink"/>
                <w:noProof/>
              </w:rPr>
              <w:t>Public Stakeholder Involvement</w:t>
            </w:r>
          </w:ins>
          <w:ins w:id="60" w:author="kmr2" w:date="2013-08-06T11:36:00Z">
            <w:r>
              <w:rPr>
                <w:noProof/>
                <w:webHidden/>
              </w:rPr>
              <w:tab/>
            </w:r>
          </w:ins>
          <w:ins w:id="61" w:author="Merzke, Daniel" w:date="2017-04-14T08:57:00Z">
            <w:r w:rsidR="003152B8">
              <w:rPr>
                <w:noProof/>
                <w:webHidden/>
              </w:rPr>
              <w:t>7</w:t>
            </w:r>
          </w:ins>
          <w:ins w:id="62" w:author="kmr2" w:date="2013-08-06T11:36:00Z">
            <w:r w:rsidRPr="00A926A6">
              <w:rPr>
                <w:rStyle w:val="Hyperlink"/>
                <w:noProof/>
              </w:rPr>
              <w:fldChar w:fldCharType="end"/>
            </w:r>
          </w:ins>
        </w:p>
        <w:p w14:paraId="23785C17" w14:textId="294C5B5B" w:rsidR="003F1CF0" w:rsidRDefault="003F1CF0" w:rsidP="007F4DC9">
          <w:pPr>
            <w:pStyle w:val="TOC1"/>
            <w:spacing w:after="0" w:line="240" w:lineRule="auto"/>
            <w:rPr>
              <w:ins w:id="63" w:author="kmr2" w:date="2013-08-06T11:36:00Z"/>
              <w:rFonts w:asciiTheme="minorHAnsi" w:hAnsiTheme="minorHAnsi" w:cstheme="minorBidi"/>
              <w:noProof/>
              <w:szCs w:val="22"/>
            </w:rPr>
          </w:pPr>
          <w:ins w:id="64"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"_Toc363552312"</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0308.4-03</w:t>
            </w:r>
            <w:r>
              <w:rPr>
                <w:rFonts w:asciiTheme="minorHAnsi" w:hAnsiTheme="minorHAnsi" w:cstheme="minorBidi"/>
                <w:noProof/>
                <w:szCs w:val="22"/>
              </w:rPr>
              <w:tab/>
            </w:r>
            <w:r w:rsidRPr="00A926A6">
              <w:rPr>
                <w:rStyle w:val="Hyperlink"/>
                <w:noProof/>
              </w:rPr>
              <w:t>ACTION MATRIX</w:t>
            </w:r>
          </w:ins>
          <w:ins w:id="65" w:author="Merzke, Daniel" w:date="2017-04-18T08:30:00Z">
            <w:r w:rsidR="00F16219">
              <w:rPr>
                <w:noProof/>
                <w:webHidden/>
              </w:rPr>
              <w:t>………………………………………………...………</w:t>
            </w:r>
          </w:ins>
          <w:ins w:id="66" w:author="Merzke, Daniel" w:date="2017-04-18T08:31:00Z">
            <w:r w:rsidR="00F16219">
              <w:rPr>
                <w:noProof/>
                <w:webHidden/>
              </w:rPr>
              <w:t>……………….</w:t>
            </w:r>
          </w:ins>
          <w:ins w:id="67" w:author="Merzke, Daniel" w:date="2017-04-14T08:57:00Z">
            <w:r w:rsidR="003152B8">
              <w:rPr>
                <w:noProof/>
                <w:webHidden/>
              </w:rPr>
              <w:t>8</w:t>
            </w:r>
          </w:ins>
          <w:ins w:id="68" w:author="kmr2" w:date="2013-08-06T11:36:00Z">
            <w:r w:rsidRPr="00A926A6">
              <w:rPr>
                <w:rStyle w:val="Hyperlink"/>
                <w:noProof/>
              </w:rPr>
              <w:fldChar w:fldCharType="end"/>
            </w:r>
          </w:ins>
        </w:p>
        <w:p w14:paraId="5B71A550" w14:textId="1DCE140A" w:rsidR="003F1CF0" w:rsidRDefault="003F1CF0" w:rsidP="007F4DC9">
          <w:pPr>
            <w:pStyle w:val="TOC2"/>
            <w:spacing w:after="0" w:line="240" w:lineRule="auto"/>
            <w:rPr>
              <w:ins w:id="69" w:author="kmr2" w:date="2013-08-06T11:36:00Z"/>
              <w:rFonts w:asciiTheme="minorHAnsi" w:hAnsiTheme="minorHAnsi" w:cstheme="minorBidi"/>
              <w:noProof/>
              <w:szCs w:val="22"/>
            </w:rPr>
          </w:pPr>
          <w:ins w:id="70"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"_Toc363552313"</w:instrText>
            </w:r>
            <w:r w:rsidRPr="00A926A6">
              <w:rPr>
                <w:rStyle w:val="Hyperlink"/>
                <w:noProof/>
              </w:rPr>
              <w:instrText xml:space="preserve"> </w:instrText>
            </w:r>
            <w:r w:rsidRPr="00A926A6">
              <w:rPr>
                <w:rStyle w:val="Hyperlink"/>
                <w:noProof/>
              </w:rPr>
              <w:fldChar w:fldCharType="separate"/>
            </w:r>
            <w:r w:rsidRPr="00A926A6">
              <w:rPr>
                <w:rStyle w:val="Hyperlink"/>
                <w:noProof/>
              </w:rPr>
              <w:t>03.01</w:t>
            </w:r>
            <w:r>
              <w:rPr>
                <w:rFonts w:asciiTheme="minorHAnsi" w:hAnsiTheme="minorHAnsi" w:cstheme="minorBidi"/>
                <w:noProof/>
                <w:szCs w:val="22"/>
              </w:rPr>
              <w:tab/>
            </w:r>
            <w:r w:rsidRPr="00A926A6">
              <w:rPr>
                <w:rStyle w:val="Hyperlink"/>
                <w:noProof/>
              </w:rPr>
              <w:t>Range of Actions</w:t>
            </w:r>
            <w:r>
              <w:rPr>
                <w:noProof/>
                <w:webHidden/>
              </w:rPr>
              <w:tab/>
            </w:r>
          </w:ins>
          <w:ins w:id="71" w:author="Merzke, Daniel" w:date="2017-04-14T08:57:00Z">
            <w:r w:rsidR="003152B8">
              <w:rPr>
                <w:noProof/>
                <w:webHidden/>
              </w:rPr>
              <w:t>8</w:t>
            </w:r>
          </w:ins>
          <w:ins w:id="72" w:author="kmr2" w:date="2013-08-06T11:36:00Z">
            <w:r w:rsidRPr="00A926A6">
              <w:rPr>
                <w:rStyle w:val="Hyperlink"/>
                <w:noProof/>
              </w:rPr>
              <w:fldChar w:fldCharType="end"/>
            </w:r>
          </w:ins>
        </w:p>
        <w:p w14:paraId="31DFC86D" w14:textId="05E38C8B" w:rsidR="003F1CF0" w:rsidRDefault="003F1CF0" w:rsidP="007F4DC9">
          <w:pPr>
            <w:pStyle w:val="TOC2"/>
            <w:spacing w:after="0" w:line="240" w:lineRule="auto"/>
            <w:rPr>
              <w:ins w:id="73" w:author="kmr2" w:date="2013-08-06T11:36:00Z"/>
              <w:rFonts w:asciiTheme="minorHAnsi" w:hAnsiTheme="minorHAnsi" w:cstheme="minorBidi"/>
              <w:noProof/>
              <w:szCs w:val="22"/>
            </w:rPr>
          </w:pPr>
          <w:ins w:id="74"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"_Toc363552314"</w:instrText>
            </w:r>
            <w:r w:rsidRPr="00A926A6">
              <w:rPr>
                <w:rStyle w:val="Hyperlink"/>
                <w:noProof/>
              </w:rPr>
              <w:instrText xml:space="preserve"> </w:instrText>
            </w:r>
            <w:r w:rsidRPr="00A926A6">
              <w:rPr>
                <w:rStyle w:val="Hyperlink"/>
                <w:noProof/>
              </w:rPr>
              <w:fldChar w:fldCharType="separate"/>
            </w:r>
            <w:r w:rsidRPr="00A926A6">
              <w:rPr>
                <w:rStyle w:val="Hyperlink"/>
                <w:noProof/>
              </w:rPr>
              <w:t>03.02</w:t>
            </w:r>
            <w:r>
              <w:rPr>
                <w:rFonts w:asciiTheme="minorHAnsi" w:hAnsiTheme="minorHAnsi" w:cstheme="minorBidi"/>
                <w:noProof/>
                <w:szCs w:val="22"/>
              </w:rPr>
              <w:tab/>
            </w:r>
            <w:r w:rsidRPr="00A926A6">
              <w:rPr>
                <w:rStyle w:val="Hyperlink"/>
                <w:noProof/>
              </w:rPr>
              <w:t>Expected NRC and Licensee Actions</w:t>
            </w:r>
            <w:r>
              <w:rPr>
                <w:noProof/>
                <w:webHidden/>
              </w:rPr>
              <w:tab/>
            </w:r>
          </w:ins>
          <w:ins w:id="75" w:author="Merzke, Daniel" w:date="2017-04-14T08:57:00Z">
            <w:r w:rsidR="003152B8">
              <w:rPr>
                <w:noProof/>
                <w:webHidden/>
              </w:rPr>
              <w:t>9</w:t>
            </w:r>
          </w:ins>
          <w:ins w:id="76" w:author="kmr2" w:date="2013-08-06T11:36:00Z">
            <w:r w:rsidRPr="00A926A6">
              <w:rPr>
                <w:rStyle w:val="Hyperlink"/>
                <w:noProof/>
              </w:rPr>
              <w:fldChar w:fldCharType="end"/>
            </w:r>
          </w:ins>
        </w:p>
        <w:p w14:paraId="7118D9AF" w14:textId="059359DC" w:rsidR="003F1CF0" w:rsidRDefault="003F1CF0" w:rsidP="007F4DC9">
          <w:pPr>
            <w:pStyle w:val="TOC2"/>
            <w:spacing w:after="0" w:line="240" w:lineRule="auto"/>
            <w:rPr>
              <w:ins w:id="77" w:author="kmr2" w:date="2013-08-06T11:36:00Z"/>
              <w:rFonts w:asciiTheme="minorHAnsi" w:hAnsiTheme="minorHAnsi" w:cstheme="minorBidi"/>
              <w:noProof/>
              <w:szCs w:val="22"/>
            </w:rPr>
          </w:pPr>
          <w:ins w:id="78"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"_Toc363552315"</w:instrText>
            </w:r>
            <w:r w:rsidRPr="00A926A6">
              <w:rPr>
                <w:rStyle w:val="Hyperlink"/>
                <w:noProof/>
              </w:rPr>
              <w:instrText xml:space="preserve"> </w:instrText>
            </w:r>
            <w:r w:rsidRPr="00A926A6">
              <w:rPr>
                <w:rStyle w:val="Hyperlink"/>
                <w:noProof/>
              </w:rPr>
              <w:fldChar w:fldCharType="separate"/>
            </w:r>
            <w:r w:rsidRPr="00A926A6">
              <w:rPr>
                <w:rStyle w:val="Hyperlink"/>
                <w:noProof/>
              </w:rPr>
              <w:t>03.03</w:t>
            </w:r>
            <w:r>
              <w:rPr>
                <w:rFonts w:asciiTheme="minorHAnsi" w:hAnsiTheme="minorHAnsi" w:cstheme="minorBidi"/>
                <w:noProof/>
                <w:szCs w:val="22"/>
              </w:rPr>
              <w:tab/>
            </w:r>
            <w:r w:rsidRPr="00A926A6">
              <w:rPr>
                <w:rStyle w:val="Hyperlink"/>
                <w:noProof/>
              </w:rPr>
              <w:t>Double Counting PIs and Findings</w:t>
            </w:r>
            <w:r>
              <w:rPr>
                <w:noProof/>
                <w:webHidden/>
              </w:rPr>
              <w:tab/>
            </w:r>
          </w:ins>
          <w:ins w:id="79" w:author="Merzke, Daniel" w:date="2017-04-14T08:58:00Z">
            <w:r w:rsidR="003152B8">
              <w:rPr>
                <w:noProof/>
                <w:webHidden/>
              </w:rPr>
              <w:t>12</w:t>
            </w:r>
          </w:ins>
          <w:ins w:id="80" w:author="kmr2" w:date="2013-08-06T11:36:00Z">
            <w:r w:rsidRPr="00A926A6">
              <w:rPr>
                <w:rStyle w:val="Hyperlink"/>
                <w:noProof/>
              </w:rPr>
              <w:fldChar w:fldCharType="end"/>
            </w:r>
          </w:ins>
        </w:p>
        <w:p w14:paraId="6163F17A" w14:textId="1E4D7527" w:rsidR="003F1CF0" w:rsidRDefault="003F1CF0" w:rsidP="007F4DC9">
          <w:pPr>
            <w:pStyle w:val="TOC2"/>
            <w:spacing w:after="0" w:line="240" w:lineRule="auto"/>
            <w:rPr>
              <w:ins w:id="81" w:author="kmr2" w:date="2013-08-06T11:36:00Z"/>
              <w:rFonts w:asciiTheme="minorHAnsi" w:hAnsiTheme="minorHAnsi" w:cstheme="minorBidi"/>
              <w:noProof/>
              <w:szCs w:val="22"/>
            </w:rPr>
          </w:pPr>
          <w:ins w:id="82"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"_Toc363552316"</w:instrText>
            </w:r>
            <w:r w:rsidRPr="00A926A6">
              <w:rPr>
                <w:rStyle w:val="Hyperlink"/>
                <w:noProof/>
              </w:rPr>
              <w:instrText xml:space="preserve"> </w:instrText>
            </w:r>
            <w:r w:rsidRPr="00A926A6">
              <w:rPr>
                <w:rStyle w:val="Hyperlink"/>
                <w:noProof/>
              </w:rPr>
              <w:fldChar w:fldCharType="separate"/>
            </w:r>
            <w:r w:rsidRPr="00A926A6">
              <w:rPr>
                <w:rStyle w:val="Hyperlink"/>
                <w:noProof/>
              </w:rPr>
              <w:t>03.04</w:t>
            </w:r>
            <w:r>
              <w:rPr>
                <w:rFonts w:asciiTheme="minorHAnsi" w:hAnsiTheme="minorHAnsi" w:cstheme="minorBidi"/>
                <w:noProof/>
                <w:szCs w:val="22"/>
              </w:rPr>
              <w:tab/>
            </w:r>
            <w:r w:rsidRPr="00A926A6">
              <w:rPr>
                <w:rStyle w:val="Hyperlink"/>
                <w:noProof/>
              </w:rPr>
              <w:t>Start Date of Findings</w:t>
            </w:r>
            <w:r>
              <w:rPr>
                <w:noProof/>
                <w:webHidden/>
              </w:rPr>
              <w:tab/>
            </w:r>
          </w:ins>
          <w:ins w:id="83" w:author="Merzke, Daniel" w:date="2017-04-14T08:58:00Z">
            <w:r w:rsidR="003152B8">
              <w:rPr>
                <w:noProof/>
                <w:webHidden/>
              </w:rPr>
              <w:t>1</w:t>
            </w:r>
          </w:ins>
          <w:ins w:id="84" w:author="Merzke, Daniel" w:date="2017-04-18T08:26:00Z">
            <w:r w:rsidR="003C1BEF">
              <w:rPr>
                <w:noProof/>
                <w:webHidden/>
              </w:rPr>
              <w:t>3</w:t>
            </w:r>
          </w:ins>
          <w:ins w:id="85" w:author="kmr2" w:date="2013-08-06T11:36:00Z">
            <w:r w:rsidRPr="00A926A6">
              <w:rPr>
                <w:rStyle w:val="Hyperlink"/>
                <w:noProof/>
              </w:rPr>
              <w:fldChar w:fldCharType="end"/>
            </w:r>
          </w:ins>
        </w:p>
        <w:p w14:paraId="50B5264E" w14:textId="54020923" w:rsidR="001C05D4" w:rsidRDefault="003F1CF0" w:rsidP="007F4DC9">
          <w:pPr>
            <w:pStyle w:val="TOC2"/>
            <w:spacing w:after="0" w:line="240" w:lineRule="auto"/>
            <w:rPr>
              <w:ins w:id="86" w:author="Merzke, Daniel" w:date="2017-04-14T09:00:00Z"/>
              <w:rStyle w:val="Hyperlink"/>
              <w:noProof/>
            </w:rPr>
          </w:pPr>
          <w:ins w:id="87"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"_Toc363552317"</w:instrText>
            </w:r>
            <w:r w:rsidRPr="00A926A6">
              <w:rPr>
                <w:rStyle w:val="Hyperlink"/>
                <w:noProof/>
              </w:rPr>
              <w:instrText xml:space="preserve"> </w:instrText>
            </w:r>
            <w:r w:rsidRPr="00A926A6">
              <w:rPr>
                <w:rStyle w:val="Hyperlink"/>
                <w:noProof/>
              </w:rPr>
              <w:fldChar w:fldCharType="separate"/>
            </w:r>
            <w:r w:rsidRPr="00A926A6">
              <w:rPr>
                <w:rStyle w:val="Hyperlink"/>
                <w:noProof/>
              </w:rPr>
              <w:t>03.05</w:t>
            </w:r>
            <w:r>
              <w:rPr>
                <w:rFonts w:asciiTheme="minorHAnsi" w:hAnsiTheme="minorHAnsi" w:cstheme="minorBidi"/>
                <w:noProof/>
                <w:szCs w:val="22"/>
              </w:rPr>
              <w:tab/>
            </w:r>
            <w:r w:rsidRPr="00A926A6">
              <w:rPr>
                <w:rStyle w:val="Hyperlink"/>
                <w:noProof/>
              </w:rPr>
              <w:t>Held Open Findings</w:t>
            </w:r>
            <w:r>
              <w:rPr>
                <w:noProof/>
                <w:webHidden/>
              </w:rPr>
              <w:tab/>
            </w:r>
          </w:ins>
          <w:ins w:id="88" w:author="Merzke, Daniel" w:date="2017-04-14T08:58:00Z">
            <w:r w:rsidR="003152B8">
              <w:rPr>
                <w:noProof/>
                <w:webHidden/>
              </w:rPr>
              <w:t>13</w:t>
            </w:r>
          </w:ins>
          <w:ins w:id="89" w:author="kmr2" w:date="2013-08-06T11:36:00Z">
            <w:r w:rsidRPr="00A926A6">
              <w:rPr>
                <w:rStyle w:val="Hyperlink"/>
                <w:noProof/>
              </w:rPr>
              <w:fldChar w:fldCharType="end"/>
            </w:r>
          </w:ins>
        </w:p>
        <w:p w14:paraId="1A057CE8" w14:textId="36C5D6B1" w:rsidR="001C05D4" w:rsidRDefault="001C05D4" w:rsidP="007F4DC9">
          <w:pPr>
            <w:tabs>
              <w:tab w:val="left" w:pos="1080"/>
            </w:tabs>
            <w:ind w:left="274" w:right="-187"/>
            <w:rPr>
              <w:ins w:id="90" w:author="Merzke, Daniel" w:date="2017-04-14T09:03:00Z"/>
            </w:rPr>
          </w:pPr>
          <w:ins w:id="91" w:author="Merzke, Daniel" w:date="2017-04-14T09:02:00Z">
            <w:r>
              <w:t>03.06</w:t>
            </w:r>
            <w:r>
              <w:tab/>
              <w:t>Supplemental Inspections……………………………………………………………...….1</w:t>
            </w:r>
          </w:ins>
          <w:r w:rsidR="00EA149D">
            <w:t>3</w:t>
          </w:r>
        </w:p>
        <w:p w14:paraId="469C7626" w14:textId="4435998F" w:rsidR="001C05D4" w:rsidRPr="001C05D4" w:rsidRDefault="001C05D4" w:rsidP="007F4DC9">
          <w:pPr>
            <w:tabs>
              <w:tab w:val="left" w:pos="1080"/>
            </w:tabs>
            <w:ind w:left="274" w:right="-187"/>
            <w:rPr>
              <w:ins w:id="92" w:author="kmr2" w:date="2013-08-06T11:36:00Z"/>
            </w:rPr>
          </w:pPr>
          <w:ins w:id="93" w:author="Merzke, Daniel" w:date="2017-04-14T09:03:00Z">
            <w:r>
              <w:t>03.07</w:t>
            </w:r>
            <w:r>
              <w:tab/>
            </w:r>
          </w:ins>
          <w:ins w:id="94" w:author="Merzke, Daniel" w:date="2017-04-14T09:04:00Z">
            <w:r>
              <w:t>Action Matrix Deviations………………………………………………………………...…1</w:t>
            </w:r>
          </w:ins>
          <w:ins w:id="95" w:author="Merzke, Daniel" w:date="2017-04-18T08:00:00Z">
            <w:r w:rsidR="009940D5">
              <w:t>4</w:t>
            </w:r>
          </w:ins>
        </w:p>
        <w:p w14:paraId="29AD7EE3" w14:textId="0A9720E4" w:rsidR="003F1CF0" w:rsidRDefault="003F1CF0" w:rsidP="007F4DC9">
          <w:pPr>
            <w:pStyle w:val="TOC1"/>
            <w:spacing w:after="0" w:line="240" w:lineRule="auto"/>
            <w:rPr>
              <w:ins w:id="96" w:author="Merzke, Daniel" w:date="2017-04-14T09:05:00Z"/>
              <w:rStyle w:val="Hyperlink"/>
              <w:noProof/>
            </w:rPr>
          </w:pPr>
          <w:ins w:id="97"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"_Toc363552319"</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0308.4-04</w:t>
            </w:r>
            <w:r>
              <w:rPr>
                <w:rFonts w:asciiTheme="minorHAnsi" w:hAnsiTheme="minorHAnsi" w:cstheme="minorBidi"/>
                <w:noProof/>
                <w:szCs w:val="22"/>
              </w:rPr>
              <w:tab/>
            </w:r>
            <w:r w:rsidRPr="00A926A6">
              <w:rPr>
                <w:rStyle w:val="Hyperlink"/>
                <w:noProof/>
              </w:rPr>
              <w:t>TREATMENT OF ITEMS ASSOCIATED WITH OLD DESIGN ISSUES AND ENFORCEMENT DISCRETION</w:t>
            </w:r>
          </w:ins>
          <w:ins w:id="98" w:author="Merzke, Daniel" w:date="2017-04-18T08:31:00Z">
            <w:r w:rsidR="00F16219">
              <w:rPr>
                <w:rStyle w:val="Hyperlink"/>
                <w:noProof/>
              </w:rPr>
              <w:t>…………………....…………………………...…………………….</w:t>
            </w:r>
          </w:ins>
          <w:ins w:id="99" w:author="kmr2" w:date="2013-08-06T11:36:00Z">
            <w:r>
              <w:rPr>
                <w:noProof/>
                <w:webHidden/>
              </w:rPr>
              <w:fldChar w:fldCharType="begin"/>
            </w:r>
            <w:r>
              <w:rPr>
                <w:noProof/>
                <w:webHidden/>
              </w:rPr>
              <w:instrText xml:space="preserve"> PAGEREF _Toc363552319 \h </w:instrText>
            </w:r>
          </w:ins>
          <w:r>
            <w:rPr>
              <w:noProof/>
              <w:webHidden/>
            </w:rPr>
          </w:r>
          <w:r>
            <w:rPr>
              <w:noProof/>
              <w:webHidden/>
            </w:rPr>
            <w:fldChar w:fldCharType="separate"/>
          </w:r>
          <w:r w:rsidR="002873DB">
            <w:rPr>
              <w:noProof/>
              <w:webHidden/>
            </w:rPr>
            <w:t>13</w:t>
          </w:r>
          <w:ins w:id="100" w:author="kmr2" w:date="2013-08-06T11:36:00Z">
            <w:r>
              <w:rPr>
                <w:noProof/>
                <w:webHidden/>
              </w:rPr>
              <w:fldChar w:fldCharType="end"/>
            </w:r>
            <w:r w:rsidRPr="00A926A6">
              <w:rPr>
                <w:rStyle w:val="Hyperlink"/>
                <w:noProof/>
              </w:rPr>
              <w:fldChar w:fldCharType="end"/>
            </w:r>
          </w:ins>
        </w:p>
        <w:p w14:paraId="02B878B3" w14:textId="6AB7472A" w:rsidR="00E94AC5" w:rsidRDefault="00E94AC5" w:rsidP="007F4DC9">
          <w:pPr>
            <w:tabs>
              <w:tab w:val="left" w:pos="1080"/>
            </w:tabs>
            <w:ind w:left="270" w:right="-180"/>
            <w:rPr>
              <w:ins w:id="101" w:author="Merzke, Daniel" w:date="2017-04-14T09:07:00Z"/>
            </w:rPr>
          </w:pPr>
          <w:ins w:id="102" w:author="Merzke, Daniel" w:date="2017-04-14T09:06:00Z">
            <w:r>
              <w:t>04.01</w:t>
            </w:r>
            <w:r>
              <w:tab/>
              <w:t>Old Design Issues</w:t>
            </w:r>
          </w:ins>
          <w:ins w:id="103" w:author="Merzke, Daniel" w:date="2017-04-14T09:07:00Z">
            <w:r>
              <w:t>………………………………………………………………………….14</w:t>
            </w:r>
          </w:ins>
        </w:p>
        <w:p w14:paraId="3059DD3C" w14:textId="1222C29A" w:rsidR="00C45456" w:rsidRPr="00E94AC5" w:rsidRDefault="00C45456" w:rsidP="007F4DC9">
          <w:pPr>
            <w:tabs>
              <w:tab w:val="left" w:pos="1080"/>
            </w:tabs>
            <w:ind w:left="270" w:right="-180"/>
            <w:rPr>
              <w:ins w:id="104" w:author="kmr2" w:date="2013-08-06T11:36:00Z"/>
            </w:rPr>
          </w:pPr>
          <w:ins w:id="105" w:author="Merzke, Daniel" w:date="2017-04-14T09:07:00Z">
            <w:r>
              <w:t>04.02</w:t>
            </w:r>
            <w:r>
              <w:tab/>
            </w:r>
          </w:ins>
          <w:ins w:id="106" w:author="Merzke, Daniel" w:date="2017-04-14T09:08:00Z">
            <w:r>
              <w:t>Violations in Specified Areas of Interest Qualify</w:t>
            </w:r>
            <w:r w:rsidR="004C3D2C">
              <w:t>ing for Enforcement Discretion</w:t>
            </w:r>
          </w:ins>
          <w:ins w:id="107" w:author="Merzke, Daniel" w:date="2017-04-18T08:35:00Z">
            <w:r w:rsidR="004C3D2C">
              <w:t xml:space="preserve">  </w:t>
            </w:r>
          </w:ins>
          <w:ins w:id="108" w:author="Merzke, Daniel" w:date="2017-04-14T09:08:00Z">
            <w:r>
              <w:t>…</w:t>
            </w:r>
          </w:ins>
          <w:ins w:id="109" w:author="Merzke, Daniel" w:date="2017-04-18T08:36:00Z">
            <w:r w:rsidR="004C3D2C">
              <w:t>.</w:t>
            </w:r>
          </w:ins>
          <w:ins w:id="110" w:author="Merzke, Daniel" w:date="2017-04-14T09:08:00Z">
            <w:r>
              <w:t>15</w:t>
            </w:r>
          </w:ins>
        </w:p>
        <w:p w14:paraId="7FE996D0" w14:textId="35CDEBD1" w:rsidR="003F1CF0" w:rsidRDefault="003F1CF0" w:rsidP="007F4DC9">
          <w:pPr>
            <w:pStyle w:val="TOC1"/>
            <w:spacing w:after="0" w:line="240" w:lineRule="auto"/>
            <w:rPr>
              <w:ins w:id="111" w:author="kmr2" w:date="2013-08-06T11:36:00Z"/>
              <w:rFonts w:asciiTheme="minorHAnsi" w:hAnsiTheme="minorHAnsi" w:cstheme="minorBidi"/>
              <w:noProof/>
              <w:szCs w:val="22"/>
            </w:rPr>
          </w:pPr>
          <w:ins w:id="112" w:author="kmr2" w:date="2013-08-06T11:36:00Z">
            <w:r w:rsidRPr="00A926A6">
              <w:rPr>
                <w:rStyle w:val="Hyperlink"/>
                <w:noProof/>
              </w:rPr>
              <w:lastRenderedPageBreak/>
              <w:fldChar w:fldCharType="begin"/>
            </w:r>
            <w:r w:rsidRPr="00A926A6">
              <w:rPr>
                <w:rStyle w:val="Hyperlink"/>
                <w:noProof/>
              </w:rPr>
              <w:instrText xml:space="preserve"> </w:instrText>
            </w:r>
            <w:r>
              <w:rPr>
                <w:noProof/>
              </w:rPr>
              <w:instrText>HYPERLINK \l "_Toc363552320"</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0308.4-05</w:t>
            </w:r>
            <w:r>
              <w:rPr>
                <w:rFonts w:asciiTheme="minorHAnsi" w:hAnsiTheme="minorHAnsi" w:cstheme="minorBidi"/>
                <w:noProof/>
                <w:szCs w:val="22"/>
              </w:rPr>
              <w:tab/>
            </w:r>
            <w:r w:rsidRPr="00A926A6">
              <w:rPr>
                <w:rStyle w:val="Hyperlink"/>
                <w:noProof/>
              </w:rPr>
              <w:t>ROLE OF CROSS</w:t>
            </w:r>
            <w:r w:rsidRPr="00A926A6">
              <w:rPr>
                <w:rStyle w:val="Hyperlink"/>
                <w:noProof/>
              </w:rPr>
              <w:noBreakHyphen/>
              <w:t>CUTTING ISSUES</w:t>
            </w:r>
          </w:ins>
          <w:ins w:id="113" w:author="Merzke, Daniel" w:date="2017-04-18T08:32:00Z">
            <w:r w:rsidR="00F16219">
              <w:rPr>
                <w:noProof/>
                <w:webHidden/>
              </w:rPr>
              <w:t>…………………...…………………………..</w:t>
            </w:r>
          </w:ins>
          <w:ins w:id="114" w:author="kmr2" w:date="2013-08-06T11:36:00Z">
            <w:r>
              <w:rPr>
                <w:noProof/>
                <w:webHidden/>
              </w:rPr>
              <w:fldChar w:fldCharType="begin"/>
            </w:r>
            <w:r>
              <w:rPr>
                <w:noProof/>
                <w:webHidden/>
              </w:rPr>
              <w:instrText xml:space="preserve"> PAGEREF _Toc363552320 \h </w:instrText>
            </w:r>
          </w:ins>
          <w:r>
            <w:rPr>
              <w:noProof/>
              <w:webHidden/>
            </w:rPr>
          </w:r>
          <w:r>
            <w:rPr>
              <w:noProof/>
              <w:webHidden/>
            </w:rPr>
            <w:fldChar w:fldCharType="separate"/>
          </w:r>
          <w:r w:rsidR="002873DB">
            <w:rPr>
              <w:noProof/>
              <w:webHidden/>
            </w:rPr>
            <w:t>15</w:t>
          </w:r>
          <w:ins w:id="115" w:author="kmr2" w:date="2013-08-06T11:36:00Z">
            <w:r>
              <w:rPr>
                <w:noProof/>
                <w:webHidden/>
              </w:rPr>
              <w:fldChar w:fldCharType="end"/>
            </w:r>
            <w:r w:rsidRPr="00A926A6">
              <w:rPr>
                <w:rStyle w:val="Hyperlink"/>
                <w:noProof/>
              </w:rPr>
              <w:fldChar w:fldCharType="end"/>
            </w:r>
          </w:ins>
        </w:p>
        <w:p w14:paraId="3F4BAD49" w14:textId="13D3CA51" w:rsidR="003F1CF0" w:rsidRDefault="003F1CF0" w:rsidP="007F4DC9">
          <w:pPr>
            <w:pStyle w:val="TOC1"/>
            <w:spacing w:after="0" w:line="240" w:lineRule="auto"/>
            <w:rPr>
              <w:ins w:id="116" w:author="kmr2" w:date="2013-08-06T11:36:00Z"/>
              <w:rFonts w:asciiTheme="minorHAnsi" w:hAnsiTheme="minorHAnsi" w:cstheme="minorBidi"/>
              <w:noProof/>
              <w:szCs w:val="22"/>
            </w:rPr>
          </w:pPr>
          <w:ins w:id="117"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"_Toc363552321"</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0308.4-06</w:t>
            </w:r>
            <w:r>
              <w:rPr>
                <w:rFonts w:asciiTheme="minorHAnsi" w:hAnsiTheme="minorHAnsi" w:cstheme="minorBidi"/>
                <w:noProof/>
                <w:szCs w:val="22"/>
              </w:rPr>
              <w:tab/>
            </w:r>
          </w:ins>
          <w:ins w:id="118" w:author="Merzke, Daniel" w:date="2017-03-30T08:03:00Z">
            <w:r w:rsidR="00DC1019">
              <w:rPr>
                <w:rStyle w:val="Hyperlink"/>
                <w:noProof/>
              </w:rPr>
              <w:t>UNACCEPTABLE PERFORMANCE</w:t>
            </w:r>
          </w:ins>
          <w:ins w:id="119" w:author="Merzke, Daniel" w:date="2017-04-18T08:32:00Z">
            <w:r w:rsidR="00F16219">
              <w:rPr>
                <w:noProof/>
                <w:webHidden/>
              </w:rPr>
              <w:t>………………………………………………….</w:t>
            </w:r>
          </w:ins>
          <w:ins w:id="120" w:author="Merzke, Daniel" w:date="2017-04-14T09:09:00Z">
            <w:r w:rsidR="00F564C1">
              <w:rPr>
                <w:noProof/>
                <w:webHidden/>
              </w:rPr>
              <w:t>17</w:t>
            </w:r>
          </w:ins>
          <w:ins w:id="121" w:author="kmr2" w:date="2013-08-06T11:36:00Z">
            <w:r w:rsidRPr="00A926A6">
              <w:rPr>
                <w:rStyle w:val="Hyperlink"/>
                <w:noProof/>
              </w:rPr>
              <w:fldChar w:fldCharType="end"/>
            </w:r>
          </w:ins>
        </w:p>
        <w:p w14:paraId="5543AFF2" w14:textId="6A604B0C" w:rsidR="003F1CF0" w:rsidRDefault="003F1CF0" w:rsidP="007F4DC9">
          <w:pPr>
            <w:pStyle w:val="TOC1"/>
            <w:spacing w:after="0" w:line="240" w:lineRule="auto"/>
            <w:rPr>
              <w:ins w:id="122" w:author="Merzke, Daniel" w:date="2017-03-30T10:25:00Z"/>
              <w:rStyle w:val="Hyperlink"/>
              <w:noProof/>
            </w:rPr>
          </w:pPr>
          <w:ins w:id="123"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"_Toc363552322"</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0308.4-07</w:t>
            </w:r>
            <w:r>
              <w:rPr>
                <w:rFonts w:asciiTheme="minorHAnsi" w:hAnsiTheme="minorHAnsi" w:cstheme="minorBidi"/>
                <w:noProof/>
                <w:szCs w:val="22"/>
              </w:rPr>
              <w:tab/>
            </w:r>
          </w:ins>
          <w:ins w:id="124" w:author="Merzke, Daniel" w:date="2017-03-30T08:03:00Z">
            <w:r w:rsidR="00DC1019">
              <w:rPr>
                <w:rStyle w:val="Hyperlink"/>
                <w:noProof/>
              </w:rPr>
              <w:t>TRANSITIONING TO THE IMC 0350 PROCESS</w:t>
            </w:r>
          </w:ins>
          <w:ins w:id="125" w:author="Merzke, Daniel" w:date="2017-04-18T08:32:00Z">
            <w:r w:rsidR="00F16219">
              <w:rPr>
                <w:noProof/>
                <w:webHidden/>
              </w:rPr>
              <w:t>……………………...……………</w:t>
            </w:r>
          </w:ins>
          <w:ins w:id="126" w:author="Merzke, Daniel" w:date="2017-04-14T09:10:00Z">
            <w:r w:rsidR="00F564C1">
              <w:rPr>
                <w:noProof/>
                <w:webHidden/>
              </w:rPr>
              <w:t>1</w:t>
            </w:r>
          </w:ins>
          <w:ins w:id="127" w:author="Merzke, Daniel" w:date="2017-04-18T09:14:00Z">
            <w:r w:rsidR="0090053E">
              <w:rPr>
                <w:noProof/>
                <w:webHidden/>
              </w:rPr>
              <w:t>8</w:t>
            </w:r>
          </w:ins>
          <w:ins w:id="128" w:author="kmr2" w:date="2013-08-06T11:36:00Z">
            <w:r w:rsidRPr="00A926A6">
              <w:rPr>
                <w:rStyle w:val="Hyperlink"/>
                <w:noProof/>
              </w:rPr>
              <w:fldChar w:fldCharType="end"/>
            </w:r>
          </w:ins>
        </w:p>
        <w:p w14:paraId="2962060F" w14:textId="4911A44B" w:rsidR="00F6640F" w:rsidRPr="00F6640F" w:rsidRDefault="00F6640F" w:rsidP="007F4DC9">
          <w:pPr>
            <w:tabs>
              <w:tab w:val="left" w:pos="1350"/>
            </w:tabs>
            <w:ind w:right="-180"/>
            <w:rPr>
              <w:ins w:id="129" w:author="kmr2" w:date="2013-08-06T11:36:00Z"/>
            </w:rPr>
          </w:pPr>
          <w:ins w:id="130" w:author="Merzke, Daniel" w:date="2017-03-30T10:25:00Z">
            <w:r>
              <w:t>0308.4-08</w:t>
            </w:r>
            <w:r>
              <w:tab/>
              <w:t>TRADITIONAL ENFORCEMENT FOLLOW</w:t>
            </w:r>
          </w:ins>
          <w:ins w:id="131" w:author="Merzke, Daniel" w:date="2017-03-30T10:26:00Z">
            <w:r>
              <w:t>-UP</w:t>
            </w:r>
          </w:ins>
          <w:ins w:id="132" w:author="Merzke, Daniel" w:date="2017-04-14T09:10:00Z">
            <w:r w:rsidR="00F564C1">
              <w:t>…………………………</w:t>
            </w:r>
            <w:r w:rsidR="006F3FC8">
              <w:t>...</w:t>
            </w:r>
            <w:r w:rsidR="00F564C1">
              <w:t>………</w:t>
            </w:r>
            <w:r w:rsidR="006F3FC8">
              <w:t>..</w:t>
            </w:r>
            <w:r w:rsidR="00F564C1">
              <w:t>18</w:t>
            </w:r>
          </w:ins>
        </w:p>
        <w:p w14:paraId="20C1BC5F" w14:textId="30F5C551" w:rsidR="003F1CF0" w:rsidRDefault="003F1CF0" w:rsidP="007F4DC9">
          <w:pPr>
            <w:pStyle w:val="TOC1"/>
            <w:spacing w:after="0" w:line="240" w:lineRule="auto"/>
            <w:rPr>
              <w:ins w:id="133" w:author="kmr2" w:date="2013-08-06T11:36:00Z"/>
              <w:rFonts w:asciiTheme="minorHAnsi" w:hAnsiTheme="minorHAnsi" w:cstheme="minorBidi"/>
              <w:noProof/>
              <w:szCs w:val="22"/>
            </w:rPr>
          </w:pPr>
          <w:ins w:id="134"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"_Toc363552323"</w:instrText>
            </w:r>
            <w:r w:rsidRPr="00A926A6">
              <w:rPr>
                <w:rStyle w:val="Hyperlink"/>
                <w:noProof/>
              </w:rPr>
              <w:instrText xml:space="preserve"> </w:instrText>
            </w:r>
            <w:r w:rsidRPr="00A926A6">
              <w:rPr>
                <w:rStyle w:val="Hyperlink"/>
                <w:noProof/>
              </w:rPr>
              <w:fldChar w:fldCharType="separate"/>
            </w:r>
            <w:r w:rsidRPr="00A926A6">
              <w:rPr>
                <w:rStyle w:val="Hyperlink"/>
                <w:noProof/>
              </w:rPr>
              <w:t>0308.4-0</w:t>
            </w:r>
          </w:ins>
          <w:ins w:id="135" w:author="Merzke, Daniel" w:date="2017-03-30T10:25:00Z">
            <w:r w:rsidR="00F6640F">
              <w:rPr>
                <w:rStyle w:val="Hyperlink"/>
                <w:noProof/>
              </w:rPr>
              <w:t>9</w:t>
            </w:r>
          </w:ins>
          <w:ins w:id="136" w:author="kmr2" w:date="2013-08-06T11:36:00Z">
            <w:r>
              <w:rPr>
                <w:rFonts w:asciiTheme="minorHAnsi" w:hAnsiTheme="minorHAnsi" w:cstheme="minorBidi"/>
                <w:noProof/>
                <w:szCs w:val="22"/>
              </w:rPr>
              <w:tab/>
            </w:r>
            <w:r w:rsidRPr="00A926A6">
              <w:rPr>
                <w:rStyle w:val="Hyperlink"/>
                <w:noProof/>
              </w:rPr>
              <w:t>ASPECTS OF THE ASSESSMENT PROGRAM CONSIDERED BUT NOT INCLUDED</w:t>
            </w:r>
          </w:ins>
          <w:ins w:id="137" w:author="Merzke, Daniel" w:date="2015-04-10T08:53:00Z">
            <w:r w:rsidR="00F16219">
              <w:rPr>
                <w:noProof/>
                <w:webHidden/>
              </w:rPr>
              <w:t>………………………………</w:t>
            </w:r>
            <w:r w:rsidR="00CA48A1">
              <w:rPr>
                <w:noProof/>
                <w:webHidden/>
              </w:rPr>
              <w:t>……………………………………</w:t>
            </w:r>
          </w:ins>
          <w:ins w:id="138" w:author="Merzke, Daniel" w:date="2017-04-18T08:30:00Z">
            <w:r w:rsidR="00F16219">
              <w:rPr>
                <w:noProof/>
                <w:webHidden/>
              </w:rPr>
              <w:t xml:space="preserve"> </w:t>
            </w:r>
          </w:ins>
          <w:ins w:id="139" w:author="Merzke, Daniel" w:date="2015-04-10T08:53:00Z">
            <w:r w:rsidR="003263C2">
              <w:rPr>
                <w:noProof/>
                <w:webHidden/>
              </w:rPr>
              <w:t>……...</w:t>
            </w:r>
            <w:r w:rsidR="00CA48A1">
              <w:rPr>
                <w:noProof/>
                <w:webHidden/>
              </w:rPr>
              <w:t>…</w:t>
            </w:r>
          </w:ins>
          <w:ins w:id="140" w:author="Merzke, Daniel" w:date="2017-04-18T08:32:00Z">
            <w:r w:rsidR="003263C2">
              <w:rPr>
                <w:noProof/>
                <w:webHidden/>
              </w:rPr>
              <w:t>…</w:t>
            </w:r>
          </w:ins>
          <w:ins w:id="141" w:author="Merzke, Daniel" w:date="2015-04-10T08:53:00Z">
            <w:r w:rsidR="00CA48A1">
              <w:rPr>
                <w:noProof/>
                <w:webHidden/>
              </w:rPr>
              <w:t>………</w:t>
            </w:r>
          </w:ins>
          <w:ins w:id="142" w:author="Merzke, Daniel" w:date="2017-03-30T10:29:00Z">
            <w:r w:rsidR="00A062EA">
              <w:rPr>
                <w:noProof/>
                <w:webHidden/>
              </w:rPr>
              <w:t>..</w:t>
            </w:r>
          </w:ins>
          <w:ins w:id="143" w:author="Merzke, Daniel" w:date="2015-04-10T08:53:00Z">
            <w:r w:rsidR="00CA48A1">
              <w:rPr>
                <w:noProof/>
                <w:webHidden/>
              </w:rPr>
              <w:t>….</w:t>
            </w:r>
          </w:ins>
          <w:ins w:id="144" w:author="Merzke, Daniel" w:date="2017-03-30T10:28:00Z">
            <w:r w:rsidR="00A062EA">
              <w:rPr>
                <w:noProof/>
                <w:webHidden/>
              </w:rPr>
              <w:t>.</w:t>
            </w:r>
          </w:ins>
          <w:ins w:id="145" w:author="Merzke, Daniel" w:date="2017-04-14T09:16:00Z">
            <w:r w:rsidR="00CA6E52">
              <w:rPr>
                <w:noProof/>
                <w:webHidden/>
              </w:rPr>
              <w:t>1</w:t>
            </w:r>
          </w:ins>
          <w:ins w:id="146" w:author="Merzke, Daniel" w:date="2017-04-18T09:14:00Z">
            <w:r w:rsidR="0090053E">
              <w:rPr>
                <w:noProof/>
                <w:webHidden/>
              </w:rPr>
              <w:t>9</w:t>
            </w:r>
          </w:ins>
          <w:ins w:id="147" w:author="kmr2" w:date="2013-08-06T11:36:00Z">
            <w:r w:rsidRPr="00A926A6">
              <w:rPr>
                <w:rStyle w:val="Hyperlink"/>
                <w:noProof/>
              </w:rPr>
              <w:fldChar w:fldCharType="end"/>
            </w:r>
          </w:ins>
        </w:p>
        <w:p w14:paraId="436439BD" w14:textId="063BA2BA" w:rsidR="003F1CF0" w:rsidRDefault="003F1CF0" w:rsidP="007F4DC9">
          <w:pPr>
            <w:pStyle w:val="TOC1"/>
            <w:spacing w:after="0" w:line="240" w:lineRule="auto"/>
            <w:rPr>
              <w:ins w:id="148" w:author="kmr2" w:date="2013-08-06T11:36:00Z"/>
              <w:rFonts w:asciiTheme="minorHAnsi" w:hAnsiTheme="minorHAnsi" w:cstheme="minorBidi"/>
              <w:noProof/>
              <w:szCs w:val="22"/>
            </w:rPr>
          </w:pPr>
          <w:ins w:id="149" w:author="kmr2" w:date="2013-08-06T11:36:00Z">
            <w:r w:rsidRPr="00A926A6">
              <w:rPr>
                <w:rStyle w:val="Hyperlink"/>
                <w:noProof/>
              </w:rPr>
              <w:fldChar w:fldCharType="begin"/>
            </w:r>
            <w:r w:rsidRPr="00A926A6">
              <w:rPr>
                <w:rStyle w:val="Hyperlink"/>
                <w:noProof/>
              </w:rPr>
              <w:instrText xml:space="preserve"> </w:instrText>
            </w:r>
            <w:r>
              <w:rPr>
                <w:noProof/>
              </w:rPr>
              <w:instrText>HYPERLINK \l "_Toc363552324"</w:instrText>
            </w:r>
            <w:r w:rsidRPr="00A926A6">
              <w:rPr>
                <w:rStyle w:val="Hyperlink"/>
                <w:noProof/>
              </w:rPr>
              <w:instrText xml:space="preserve"> </w:instrText>
            </w:r>
            <w:r w:rsidRPr="00A926A6">
              <w:rPr>
                <w:rStyle w:val="Hyperlink"/>
                <w:noProof/>
              </w:rPr>
              <w:fldChar w:fldCharType="separate"/>
            </w:r>
            <w:r w:rsidRPr="00A926A6">
              <w:rPr>
                <w:rStyle w:val="Hyperlink"/>
                <w:noProof/>
              </w:rPr>
              <w:t>0308.04-</w:t>
            </w:r>
          </w:ins>
          <w:ins w:id="150" w:author="Merzke, Daniel" w:date="2017-04-14T08:51:00Z">
            <w:r w:rsidR="008C4E19">
              <w:rPr>
                <w:rStyle w:val="Hyperlink"/>
                <w:noProof/>
              </w:rPr>
              <w:t>10</w:t>
            </w:r>
          </w:ins>
          <w:ins w:id="151" w:author="kmr2" w:date="2013-08-06T11:36:00Z">
            <w:r>
              <w:rPr>
                <w:rFonts w:asciiTheme="minorHAnsi" w:hAnsiTheme="minorHAnsi" w:cstheme="minorBidi"/>
                <w:noProof/>
                <w:szCs w:val="22"/>
              </w:rPr>
              <w:tab/>
            </w:r>
            <w:r w:rsidRPr="00A926A6">
              <w:rPr>
                <w:rStyle w:val="Hyperlink"/>
                <w:noProof/>
              </w:rPr>
              <w:t>REFERENCES</w:t>
            </w:r>
          </w:ins>
          <w:ins w:id="152" w:author="Merzke, Daniel" w:date="2017-04-18T08:33:00Z">
            <w:r w:rsidR="00B90E1F">
              <w:rPr>
                <w:rStyle w:val="Hyperlink"/>
                <w:noProof/>
              </w:rPr>
              <w:t>…………………………………………………………………………..</w:t>
            </w:r>
          </w:ins>
          <w:ins w:id="153" w:author="Merzke, Daniel" w:date="2017-04-14T09:16:00Z">
            <w:r w:rsidR="00CA6E52">
              <w:rPr>
                <w:noProof/>
                <w:webHidden/>
              </w:rPr>
              <w:t>1</w:t>
            </w:r>
          </w:ins>
          <w:ins w:id="154" w:author="Merzke, Daniel" w:date="2017-04-18T09:14:00Z">
            <w:r w:rsidR="0090053E">
              <w:rPr>
                <w:noProof/>
                <w:webHidden/>
              </w:rPr>
              <w:t>9</w:t>
            </w:r>
          </w:ins>
          <w:ins w:id="155" w:author="kmr2" w:date="2013-08-06T11:36:00Z">
            <w:r w:rsidRPr="00A926A6">
              <w:rPr>
                <w:rStyle w:val="Hyperlink"/>
                <w:noProof/>
              </w:rPr>
              <w:fldChar w:fldCharType="end"/>
            </w:r>
          </w:ins>
        </w:p>
        <w:p w14:paraId="7707EE75" w14:textId="77777777" w:rsidR="00317BD6" w:rsidRDefault="00317BD6" w:rsidP="007F4DC9">
          <w:ins w:id="156" w:author="kmr2" w:date="2013-08-06T11:33:00Z">
            <w:r>
              <w:rPr>
                <w:b/>
                <w:bCs/>
                <w:noProof/>
              </w:rPr>
              <w:fldChar w:fldCharType="end"/>
            </w:r>
          </w:ins>
        </w:p>
      </w:sdtContent>
    </w:sdt>
    <w:p w14:paraId="0EA93F86" w14:textId="77777777" w:rsidR="003A34DE" w:rsidRPr="009661DC"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r w:rsidRPr="009661DC">
        <w:rPr>
          <w:szCs w:val="22"/>
        </w:rPr>
        <w:t>FIGURES</w:t>
      </w:r>
    </w:p>
    <w:p w14:paraId="0DF6BFD7" w14:textId="77777777" w:rsidR="003A34DE" w:rsidRPr="009661DC"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p w14:paraId="4E2A4B82" w14:textId="45A312B5" w:rsidR="003A34DE" w:rsidRPr="009661DC" w:rsidRDefault="003A34DE" w:rsidP="007F4DC9">
      <w:pPr>
        <w:pStyle w:val="List"/>
        <w:widowControl/>
        <w:tabs>
          <w:tab w:val="left" w:pos="240"/>
          <w:tab w:val="left" w:pos="840"/>
          <w:tab w:val="left" w:pos="1440"/>
          <w:tab w:val="right" w:leader="dot" w:pos="9360"/>
        </w:tabs>
        <w:ind w:left="1440" w:hanging="1440"/>
        <w:jc w:val="both"/>
        <w:rPr>
          <w:szCs w:val="22"/>
        </w:rPr>
      </w:pPr>
      <w:r w:rsidRPr="009661DC">
        <w:rPr>
          <w:szCs w:val="22"/>
        </w:rPr>
        <w:t>Figure 1</w:t>
      </w:r>
      <w:r w:rsidRPr="009661DC">
        <w:rPr>
          <w:szCs w:val="22"/>
        </w:rPr>
        <w:tab/>
      </w:r>
      <w:r w:rsidR="00F97854">
        <w:rPr>
          <w:szCs w:val="22"/>
        </w:rPr>
        <w:tab/>
        <w:t xml:space="preserve">Original </w:t>
      </w:r>
      <w:r w:rsidRPr="009661DC">
        <w:rPr>
          <w:szCs w:val="22"/>
        </w:rPr>
        <w:t>Action Matrix</w:t>
      </w:r>
      <w:r w:rsidRPr="009661DC">
        <w:rPr>
          <w:szCs w:val="22"/>
        </w:rPr>
        <w:tab/>
      </w:r>
      <w:ins w:id="157" w:author="Merzke, Daniel" w:date="2016-07-06T09:04:00Z">
        <w:r w:rsidR="00802825">
          <w:rPr>
            <w:szCs w:val="22"/>
          </w:rPr>
          <w:t>2</w:t>
        </w:r>
      </w:ins>
      <w:ins w:id="158" w:author="Merzke, Daniel" w:date="2017-04-18T09:15:00Z">
        <w:r w:rsidR="0090053E">
          <w:rPr>
            <w:szCs w:val="22"/>
          </w:rPr>
          <w:t>1</w:t>
        </w:r>
      </w:ins>
    </w:p>
    <w:p w14:paraId="479FA11A" w14:textId="66CFB171" w:rsidR="003A34DE" w:rsidRPr="009661DC" w:rsidRDefault="003A34DE" w:rsidP="007F4DC9">
      <w:pPr>
        <w:pStyle w:val="List"/>
        <w:widowControl/>
        <w:tabs>
          <w:tab w:val="left" w:pos="240"/>
          <w:tab w:val="left" w:pos="840"/>
          <w:tab w:val="left" w:pos="1440"/>
          <w:tab w:val="right" w:leader="dot" w:pos="9360"/>
        </w:tabs>
        <w:ind w:left="1440" w:hanging="1440"/>
        <w:jc w:val="both"/>
        <w:rPr>
          <w:szCs w:val="22"/>
        </w:rPr>
      </w:pPr>
      <w:r w:rsidRPr="009661DC">
        <w:rPr>
          <w:szCs w:val="22"/>
        </w:rPr>
        <w:t>Figure 2</w:t>
      </w:r>
      <w:r w:rsidRPr="009661DC">
        <w:rPr>
          <w:szCs w:val="22"/>
        </w:rPr>
        <w:tab/>
      </w:r>
      <w:r w:rsidR="00F97854">
        <w:rPr>
          <w:szCs w:val="22"/>
        </w:rPr>
        <w:tab/>
      </w:r>
      <w:r w:rsidRPr="009661DC">
        <w:rPr>
          <w:szCs w:val="22"/>
        </w:rPr>
        <w:t>Assessment Basis Summary Sheet</w:t>
      </w:r>
      <w:r w:rsidRPr="009661DC">
        <w:rPr>
          <w:szCs w:val="22"/>
        </w:rPr>
        <w:tab/>
      </w:r>
      <w:ins w:id="159" w:author="Merzke, Daniel" w:date="2016-07-06T09:03:00Z">
        <w:r w:rsidR="00802825">
          <w:rPr>
            <w:szCs w:val="22"/>
          </w:rPr>
          <w:t>2</w:t>
        </w:r>
      </w:ins>
      <w:ins w:id="160" w:author="Merzke, Daniel" w:date="2017-04-18T09:15:00Z">
        <w:r w:rsidR="0090053E">
          <w:rPr>
            <w:szCs w:val="22"/>
          </w:rPr>
          <w:t>3</w:t>
        </w:r>
      </w:ins>
    </w:p>
    <w:p w14:paraId="51F44B58" w14:textId="77777777" w:rsidR="003A34DE" w:rsidRPr="009661DC"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p w14:paraId="23FB5433" w14:textId="77777777" w:rsidR="003A34DE" w:rsidRPr="009661DC"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r w:rsidRPr="009661DC">
        <w:rPr>
          <w:szCs w:val="22"/>
        </w:rPr>
        <w:t>TABLES</w:t>
      </w:r>
    </w:p>
    <w:p w14:paraId="7BD9EB36" w14:textId="77777777" w:rsidR="003A34DE" w:rsidRPr="009661DC"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p w14:paraId="722169C7" w14:textId="0007CB24" w:rsidR="003A34DE" w:rsidRPr="009661DC" w:rsidRDefault="00EA4D53" w:rsidP="007F4DC9">
      <w:pPr>
        <w:pStyle w:val="List"/>
        <w:widowControl/>
        <w:tabs>
          <w:tab w:val="left" w:pos="240"/>
          <w:tab w:val="left" w:pos="840"/>
          <w:tab w:val="left" w:pos="1440"/>
          <w:tab w:val="right" w:leader="dot" w:pos="9360"/>
        </w:tabs>
        <w:rPr>
          <w:szCs w:val="22"/>
        </w:rPr>
      </w:pPr>
      <w:r>
        <w:rPr>
          <w:szCs w:val="22"/>
        </w:rPr>
        <w:t>Table 1</w:t>
      </w:r>
      <w:r>
        <w:rPr>
          <w:szCs w:val="22"/>
        </w:rPr>
        <w:tab/>
      </w:r>
      <w:r>
        <w:rPr>
          <w:szCs w:val="22"/>
        </w:rPr>
        <w:tab/>
      </w:r>
      <w:r w:rsidR="003A34DE" w:rsidRPr="009661DC">
        <w:rPr>
          <w:szCs w:val="22"/>
        </w:rPr>
        <w:t>Levels</w:t>
      </w:r>
      <w:r>
        <w:rPr>
          <w:szCs w:val="22"/>
        </w:rPr>
        <w:t xml:space="preserve"> </w:t>
      </w:r>
      <w:r w:rsidR="003A34DE" w:rsidRPr="009661DC">
        <w:rPr>
          <w:szCs w:val="22"/>
        </w:rPr>
        <w:t>of Assessment Review</w:t>
      </w:r>
      <w:r w:rsidR="003A34DE" w:rsidRPr="009661DC">
        <w:rPr>
          <w:szCs w:val="22"/>
        </w:rPr>
        <w:tab/>
      </w:r>
      <w:ins w:id="161" w:author="Merzke, Daniel" w:date="2016-07-06T09:04:00Z">
        <w:r w:rsidR="00802825">
          <w:rPr>
            <w:szCs w:val="22"/>
          </w:rPr>
          <w:t>2</w:t>
        </w:r>
      </w:ins>
      <w:ins w:id="162" w:author="Merzke, Daniel" w:date="2017-04-18T09:15:00Z">
        <w:r w:rsidR="0090053E">
          <w:rPr>
            <w:szCs w:val="22"/>
          </w:rPr>
          <w:t>5</w:t>
        </w:r>
      </w:ins>
    </w:p>
    <w:p w14:paraId="06E3FE8B" w14:textId="5ABB45D9" w:rsidR="003A34DE" w:rsidRDefault="003A34DE" w:rsidP="007F4DC9">
      <w:pPr>
        <w:pStyle w:val="List"/>
        <w:widowControl/>
        <w:tabs>
          <w:tab w:val="left" w:pos="240"/>
          <w:tab w:val="left" w:pos="840"/>
          <w:tab w:val="left" w:pos="1440"/>
          <w:tab w:val="right" w:leader="dot" w:pos="9360"/>
        </w:tabs>
        <w:ind w:left="1440" w:hanging="1440"/>
        <w:jc w:val="both"/>
        <w:rPr>
          <w:szCs w:val="22"/>
        </w:rPr>
      </w:pPr>
      <w:r w:rsidRPr="009661DC">
        <w:rPr>
          <w:szCs w:val="22"/>
        </w:rPr>
        <w:t>Table 2</w:t>
      </w:r>
      <w:r w:rsidRPr="009661DC">
        <w:rPr>
          <w:szCs w:val="22"/>
        </w:rPr>
        <w:tab/>
      </w:r>
      <w:r w:rsidRPr="009661DC">
        <w:rPr>
          <w:szCs w:val="22"/>
        </w:rPr>
        <w:tab/>
        <w:t>Assessment Program Aspects Considered But Not Included</w:t>
      </w:r>
      <w:r w:rsidRPr="009661DC">
        <w:rPr>
          <w:szCs w:val="22"/>
        </w:rPr>
        <w:tab/>
      </w:r>
      <w:ins w:id="163" w:author="Merzke, Daniel" w:date="2016-07-06T09:05:00Z">
        <w:r w:rsidR="00802825">
          <w:rPr>
            <w:szCs w:val="22"/>
          </w:rPr>
          <w:t>2</w:t>
        </w:r>
      </w:ins>
      <w:ins w:id="164" w:author="Merzke, Daniel" w:date="2017-04-18T09:15:00Z">
        <w:r w:rsidR="0090053E">
          <w:rPr>
            <w:szCs w:val="22"/>
          </w:rPr>
          <w:t>6</w:t>
        </w:r>
      </w:ins>
    </w:p>
    <w:p w14:paraId="73A8C8B9" w14:textId="77777777" w:rsidR="006F7AAC" w:rsidRDefault="006F7AAC" w:rsidP="007F4DC9">
      <w:pPr>
        <w:pStyle w:val="List"/>
        <w:widowControl/>
        <w:tabs>
          <w:tab w:val="left" w:pos="240"/>
          <w:tab w:val="left" w:pos="840"/>
          <w:tab w:val="left" w:pos="1440"/>
          <w:tab w:val="right" w:leader="dot" w:pos="9360"/>
        </w:tabs>
        <w:ind w:left="1440" w:hanging="1440"/>
        <w:jc w:val="both"/>
        <w:rPr>
          <w:szCs w:val="22"/>
        </w:rPr>
      </w:pPr>
    </w:p>
    <w:p w14:paraId="2D29642F" w14:textId="77777777" w:rsidR="00B6705B" w:rsidRDefault="00B6705B" w:rsidP="007F4DC9">
      <w:pPr>
        <w:pStyle w:val="List"/>
        <w:widowControl/>
        <w:tabs>
          <w:tab w:val="left" w:pos="240"/>
          <w:tab w:val="left" w:pos="840"/>
          <w:tab w:val="left" w:pos="1440"/>
          <w:tab w:val="right" w:leader="dot" w:pos="9360"/>
        </w:tabs>
        <w:ind w:left="1440" w:hanging="1440"/>
        <w:jc w:val="both"/>
        <w:rPr>
          <w:szCs w:val="22"/>
        </w:rPr>
      </w:pPr>
    </w:p>
    <w:p w14:paraId="05F94A5E" w14:textId="77777777" w:rsidR="007F4DC9" w:rsidRDefault="00B6705B" w:rsidP="007F4DC9">
      <w:pPr>
        <w:pStyle w:val="List"/>
        <w:widowControl/>
        <w:tabs>
          <w:tab w:val="left" w:pos="240"/>
          <w:tab w:val="left" w:pos="840"/>
          <w:tab w:val="left" w:pos="1440"/>
          <w:tab w:val="right" w:leader="dot" w:pos="9360"/>
        </w:tabs>
        <w:ind w:left="1440" w:hanging="1440"/>
        <w:jc w:val="both"/>
        <w:rPr>
          <w:szCs w:val="22"/>
        </w:rPr>
        <w:sectPr w:rsidR="007F4DC9" w:rsidSect="00C84492">
          <w:footerReference w:type="even" r:id="rId9"/>
          <w:footerReference w:type="default" r:id="rId10"/>
          <w:pgSz w:w="12240" w:h="15840" w:code="1"/>
          <w:pgMar w:top="1440" w:right="1440" w:bottom="1440" w:left="1440" w:header="720" w:footer="720" w:gutter="0"/>
          <w:pgNumType w:fmt="lowerRoman" w:start="1"/>
          <w:cols w:space="720"/>
          <w:noEndnote/>
          <w:docGrid w:linePitch="326"/>
        </w:sectPr>
      </w:pPr>
      <w:ins w:id="165" w:author="Merzke, Daniel" w:date="2016-07-06T09:05:00Z">
        <w:r>
          <w:rPr>
            <w:szCs w:val="22"/>
          </w:rPr>
          <w:t>Attachment 1</w:t>
        </w:r>
      </w:ins>
      <w:ins w:id="166" w:author="Merzke, Daniel" w:date="2016-07-06T09:06:00Z">
        <w:r>
          <w:rPr>
            <w:szCs w:val="22"/>
          </w:rPr>
          <w:t>:</w:t>
        </w:r>
        <w:r>
          <w:rPr>
            <w:szCs w:val="22"/>
          </w:rPr>
          <w:tab/>
          <w:t>Revision History</w:t>
        </w:r>
      </w:ins>
    </w:p>
    <w:p w14:paraId="0DCD86D7" w14:textId="6832F54C" w:rsidR="007F4DC9" w:rsidRDefault="007F4DC9" w:rsidP="007F4DC9">
      <w:pPr>
        <w:pStyle w:val="List"/>
        <w:widowControl/>
        <w:tabs>
          <w:tab w:val="left" w:pos="240"/>
          <w:tab w:val="left" w:pos="840"/>
          <w:tab w:val="left" w:pos="1440"/>
          <w:tab w:val="right" w:leader="dot" w:pos="9360"/>
        </w:tabs>
        <w:ind w:left="1440" w:hanging="1440"/>
        <w:jc w:val="both"/>
        <w:rPr>
          <w:szCs w:val="22"/>
        </w:rPr>
        <w:sectPr w:rsidR="007F4DC9" w:rsidSect="00A964A6">
          <w:pgSz w:w="12240" w:h="15840" w:code="1"/>
          <w:pgMar w:top="1440" w:right="1440" w:bottom="1440" w:left="1440" w:header="720" w:footer="720" w:gutter="0"/>
          <w:pgNumType w:start="1"/>
          <w:cols w:space="720"/>
          <w:noEndnote/>
          <w:docGrid w:linePitch="326"/>
        </w:sectPr>
      </w:pPr>
    </w:p>
    <w:p w14:paraId="02C0DB46" w14:textId="5C720D68" w:rsidR="00520896" w:rsidRDefault="00520896" w:rsidP="007F4DC9">
      <w:pPr>
        <w:widowControl/>
        <w:autoSpaceDE/>
        <w:autoSpaceDN/>
        <w:adjustRightInd/>
        <w:rPr>
          <w:szCs w:val="22"/>
        </w:rPr>
      </w:pPr>
    </w:p>
    <w:p w14:paraId="655A01C0" w14:textId="77777777" w:rsidR="003A34DE" w:rsidRPr="00A05B52" w:rsidRDefault="00BA0834" w:rsidP="007F4DC9">
      <w:pPr>
        <w:pStyle w:val="Heading1"/>
        <w:spacing w:before="0"/>
        <w:rPr>
          <w:rFonts w:cs="Arial"/>
          <w:szCs w:val="22"/>
        </w:rPr>
      </w:pPr>
      <w:bookmarkStart w:id="167" w:name="_Toc363552302"/>
      <w:r w:rsidRPr="00A05B52">
        <w:rPr>
          <w:rFonts w:cs="Arial"/>
          <w:szCs w:val="22"/>
        </w:rPr>
        <w:lastRenderedPageBreak/>
        <w:t>0308.4-01</w:t>
      </w:r>
      <w:r w:rsidR="001135E5" w:rsidRPr="00A05B52">
        <w:rPr>
          <w:rFonts w:cs="Arial"/>
          <w:szCs w:val="22"/>
        </w:rPr>
        <w:tab/>
      </w:r>
      <w:r w:rsidR="003A34DE" w:rsidRPr="00A05B52">
        <w:rPr>
          <w:rFonts w:cs="Arial"/>
          <w:szCs w:val="22"/>
        </w:rPr>
        <w:t>INTRODUCTION</w:t>
      </w:r>
      <w:bookmarkEnd w:id="167"/>
    </w:p>
    <w:p w14:paraId="49021983" w14:textId="77777777"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0998C9B" w14:textId="77777777" w:rsidR="00D444D8"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A05B52">
        <w:rPr>
          <w:szCs w:val="22"/>
        </w:rPr>
        <w:t>The staff</w:t>
      </w:r>
      <w:ins w:id="168" w:author="kmr2" w:date="2013-07-12T09:27:00Z">
        <w:r w:rsidR="001135E5" w:rsidRPr="00A05B52">
          <w:rPr>
            <w:szCs w:val="22"/>
          </w:rPr>
          <w:t>’</w:t>
        </w:r>
      </w:ins>
      <w:r w:rsidRPr="00A05B52">
        <w:rPr>
          <w:szCs w:val="22"/>
        </w:rPr>
        <w:t>s objective in developing a new assessment program was to develop a process that</w:t>
      </w:r>
      <w:r w:rsidR="00524AAA" w:rsidRPr="00A05B52">
        <w:rPr>
          <w:szCs w:val="22"/>
        </w:rPr>
        <w:t xml:space="preserve"> </w:t>
      </w:r>
      <w:r w:rsidRPr="00A05B52">
        <w:rPr>
          <w:szCs w:val="22"/>
        </w:rPr>
        <w:t>would allow the NRC to integrate various information sources relevant to licensee safety performance, make objective conclusions regarding their significance, take actions based on these conclusions in a predictable manner, and effectively communicate these results to the licensees and to the public.</w:t>
      </w:r>
      <w:r w:rsidR="00583E75" w:rsidRPr="00A05B52">
        <w:rPr>
          <w:szCs w:val="22"/>
        </w:rPr>
        <w:t xml:space="preserve">  </w:t>
      </w:r>
      <w:r w:rsidRPr="00A05B52">
        <w:rPr>
          <w:szCs w:val="22"/>
        </w:rPr>
        <w:t>The following key principles were identified as having a direct effect on the assessment program design:</w:t>
      </w:r>
      <w:r w:rsidR="00524AAA" w:rsidRPr="00A05B52">
        <w:rPr>
          <w:szCs w:val="22"/>
        </w:rPr>
        <w:t xml:space="preserve">  </w:t>
      </w:r>
    </w:p>
    <w:p w14:paraId="4DB4043A" w14:textId="77777777" w:rsidR="00D444D8" w:rsidRPr="00A05B52" w:rsidRDefault="00D444D8"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0E1310E5" w14:textId="77777777" w:rsidR="00D444D8" w:rsidRPr="00A05B52" w:rsidRDefault="003A34DE" w:rsidP="007F4DC9">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A05B52">
        <w:rPr>
          <w:szCs w:val="22"/>
        </w:rPr>
        <w:t>Both performance indicators (PIs) and inspection results will be inputs to the assessment program.</w:t>
      </w:r>
    </w:p>
    <w:p w14:paraId="0C7BE348" w14:textId="77777777" w:rsidR="00D444D8" w:rsidRPr="00A05B52" w:rsidRDefault="00D444D8"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p>
    <w:p w14:paraId="07CAFC94" w14:textId="77777777" w:rsidR="00D444D8" w:rsidRPr="00A05B52" w:rsidRDefault="003A34DE" w:rsidP="007F4DC9">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A05B52">
        <w:rPr>
          <w:szCs w:val="22"/>
        </w:rPr>
        <w:t>PIs and inspection results will have established thresholds.</w:t>
      </w:r>
    </w:p>
    <w:p w14:paraId="11486ED1" w14:textId="77777777" w:rsidR="00D444D8" w:rsidRPr="00A05B52" w:rsidRDefault="00D444D8"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p>
    <w:p w14:paraId="22D0127B" w14:textId="77777777" w:rsidR="003A34DE" w:rsidRPr="00A05B52" w:rsidRDefault="003A34DE" w:rsidP="007F4DC9">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A05B52">
        <w:rPr>
          <w:szCs w:val="22"/>
        </w:rPr>
        <w:t>Crossing PI or inspection thresholds will have similar meaning and will result in the NRC considering a similar range of actions.</w:t>
      </w:r>
    </w:p>
    <w:p w14:paraId="2361C842" w14:textId="77777777"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94C6211" w14:textId="5322D754"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A05B52">
        <w:rPr>
          <w:szCs w:val="22"/>
        </w:rPr>
        <w:t>A review system was developed that provides continuous, quarterly, mid</w:t>
      </w:r>
      <w:r w:rsidRPr="00A05B52">
        <w:rPr>
          <w:szCs w:val="22"/>
        </w:rPr>
        <w:noBreakHyphen/>
        <w:t>cycle, and end</w:t>
      </w:r>
      <w:r w:rsidRPr="00A05B52">
        <w:rPr>
          <w:szCs w:val="22"/>
        </w:rPr>
        <w:noBreakHyphen/>
        <w:t>of</w:t>
      </w:r>
      <w:r w:rsidRPr="00A05B52">
        <w:rPr>
          <w:szCs w:val="22"/>
        </w:rPr>
        <w:noBreakHyphen/>
        <w:t xml:space="preserve">cycle (annual) reviews of licensee performance data (PIs and inspection results).  The system is designed so that the lower level reviews are informal reviews of performance data and are not resource intensive.  The </w:t>
      </w:r>
      <w:ins w:id="169" w:author="Merzke, Daniel" w:date="2017-04-10T06:41:00Z">
        <w:r w:rsidR="00926E4C" w:rsidRPr="00A05B52">
          <w:rPr>
            <w:szCs w:val="22"/>
          </w:rPr>
          <w:t>m</w:t>
        </w:r>
      </w:ins>
      <w:r w:rsidRPr="00A05B52">
        <w:rPr>
          <w:szCs w:val="22"/>
        </w:rPr>
        <w:t>id</w:t>
      </w:r>
      <w:r w:rsidRPr="00A05B52">
        <w:rPr>
          <w:szCs w:val="22"/>
        </w:rPr>
        <w:noBreakHyphen/>
      </w:r>
      <w:ins w:id="170" w:author="Merzke, Daniel" w:date="2017-04-10T06:41:00Z">
        <w:r w:rsidR="00926E4C" w:rsidRPr="00A05B52">
          <w:rPr>
            <w:szCs w:val="22"/>
          </w:rPr>
          <w:t>c</w:t>
        </w:r>
      </w:ins>
      <w:r w:rsidRPr="00A05B52">
        <w:rPr>
          <w:szCs w:val="22"/>
        </w:rPr>
        <w:t xml:space="preserve">ycle </w:t>
      </w:r>
      <w:ins w:id="171" w:author="Merzke, Daniel" w:date="2017-04-10T06:41:00Z">
        <w:r w:rsidR="00926E4C" w:rsidRPr="00A05B52">
          <w:rPr>
            <w:szCs w:val="22"/>
          </w:rPr>
          <w:t>r</w:t>
        </w:r>
      </w:ins>
      <w:r w:rsidRPr="00A05B52">
        <w:rPr>
          <w:szCs w:val="22"/>
        </w:rPr>
        <w:t xml:space="preserve">eview </w:t>
      </w:r>
      <w:ins w:id="172" w:author="Merzke, Daniel" w:date="2016-09-07T10:02:00Z">
        <w:r w:rsidR="00E71EF5" w:rsidRPr="00A05B52">
          <w:rPr>
            <w:szCs w:val="22"/>
          </w:rPr>
          <w:t xml:space="preserve">was a </w:t>
        </w:r>
      </w:ins>
      <w:r w:rsidRPr="00A05B52">
        <w:rPr>
          <w:szCs w:val="22"/>
        </w:rPr>
        <w:t xml:space="preserve">more formal </w:t>
      </w:r>
      <w:ins w:id="173" w:author="Merzke, Daniel" w:date="2016-09-07T10:02:00Z">
        <w:r w:rsidR="00E71EF5" w:rsidRPr="00A05B52">
          <w:rPr>
            <w:szCs w:val="22"/>
          </w:rPr>
          <w:t xml:space="preserve">meeting </w:t>
        </w:r>
      </w:ins>
      <w:r w:rsidRPr="00A05B52">
        <w:rPr>
          <w:szCs w:val="22"/>
        </w:rPr>
        <w:t xml:space="preserve">and </w:t>
      </w:r>
      <w:ins w:id="174" w:author="Merzke, Daniel" w:date="2016-09-07T10:02:00Z">
        <w:r w:rsidR="00E71EF5" w:rsidRPr="00A05B52">
          <w:rPr>
            <w:szCs w:val="22"/>
          </w:rPr>
          <w:t xml:space="preserve">was </w:t>
        </w:r>
      </w:ins>
      <w:r w:rsidRPr="00A05B52">
        <w:rPr>
          <w:szCs w:val="22"/>
        </w:rPr>
        <w:t xml:space="preserve">focused on assessing performance to determine appropriate NRC inspection actions.  </w:t>
      </w:r>
      <w:ins w:id="175" w:author="Merzke, Daniel" w:date="2016-09-07T10:08:00Z">
        <w:r w:rsidR="00E71EF5" w:rsidRPr="00A05B52">
          <w:rPr>
            <w:szCs w:val="22"/>
          </w:rPr>
          <w:t>In a 2016 Staff Requirements Memorandum (SRM)</w:t>
        </w:r>
      </w:ins>
      <w:ins w:id="176" w:author="Merzke, Daniel" w:date="2017-03-27T07:51:00Z">
        <w:r w:rsidR="007C398D" w:rsidRPr="00A05B52">
          <w:rPr>
            <w:szCs w:val="22"/>
          </w:rPr>
          <w:t xml:space="preserve"> to SECY-16-0009, “Recommendations Resulting from the Integrated Prioritization and Re-Baselining of Agency Activities,” dated April 13, 2016</w:t>
        </w:r>
      </w:ins>
      <w:ins w:id="177" w:author="Merzke, Daniel" w:date="2016-09-07T10:08:00Z">
        <w:r w:rsidR="00E71EF5" w:rsidRPr="00A05B52">
          <w:rPr>
            <w:szCs w:val="22"/>
          </w:rPr>
          <w:t xml:space="preserve">, the Commission approved the staff </w:t>
        </w:r>
      </w:ins>
      <w:ins w:id="178" w:author="Merzke, Daniel" w:date="2016-09-07T10:09:00Z">
        <w:r w:rsidR="00E71EF5" w:rsidRPr="00A05B52">
          <w:rPr>
            <w:szCs w:val="22"/>
          </w:rPr>
          <w:t>recommendation</w:t>
        </w:r>
      </w:ins>
      <w:ins w:id="179" w:author="Merzke, Daniel" w:date="2016-09-07T10:08:00Z">
        <w:r w:rsidR="00E71EF5" w:rsidRPr="00A05B52">
          <w:rPr>
            <w:szCs w:val="22"/>
          </w:rPr>
          <w:t xml:space="preserve"> </w:t>
        </w:r>
      </w:ins>
      <w:ins w:id="180" w:author="Merzke, Daniel" w:date="2016-09-07T10:09:00Z">
        <w:r w:rsidR="00E71EF5" w:rsidRPr="00A05B52">
          <w:rPr>
            <w:szCs w:val="22"/>
          </w:rPr>
          <w:t xml:space="preserve">to discontinue formal mid-cycle assessment meetings as part of a re-baselining of agency activities effort.  </w:t>
        </w:r>
      </w:ins>
      <w:ins w:id="181" w:author="Merzke, Daniel" w:date="2016-09-07T10:10:00Z">
        <w:r w:rsidR="00D22E81" w:rsidRPr="00A05B52">
          <w:rPr>
            <w:szCs w:val="22"/>
          </w:rPr>
          <w:t>The staff is still required to conduct a quarterly assessment review in lieu of the mid-cycle assessment meeting.</w:t>
        </w:r>
      </w:ins>
      <w:ins w:id="182" w:author="Merzke, Daniel" w:date="2016-09-07T10:11:00Z">
        <w:r w:rsidR="00F245C2" w:rsidRPr="00A05B52">
          <w:rPr>
            <w:szCs w:val="22"/>
          </w:rPr>
          <w:t xml:space="preserve">  </w:t>
        </w:r>
      </w:ins>
      <w:ins w:id="183" w:author="Merzke, Daniel" w:date="2017-04-03T08:00:00Z">
        <w:r w:rsidR="0060513D" w:rsidRPr="00A05B52">
          <w:rPr>
            <w:szCs w:val="22"/>
          </w:rPr>
          <w:t xml:space="preserve">With the elimination of the mid-cycle assessment meetings, Regions will still provide semi-annual updates to inspection plans via separate correspondence after completing the second quarter assessment review, as well as documentation of cross-cutting themes or cross-cutting issues (CCIs) via assessment follow-up letter or in the cover letter for the second quarter integrated inspection report.  </w:t>
        </w:r>
      </w:ins>
      <w:r w:rsidRPr="00A05B52">
        <w:rPr>
          <w:szCs w:val="22"/>
        </w:rPr>
        <w:t xml:space="preserve">The </w:t>
      </w:r>
      <w:ins w:id="184" w:author="Merzke, Daniel" w:date="2017-04-10T06:41:00Z">
        <w:r w:rsidR="00926E4C" w:rsidRPr="00A05B52">
          <w:rPr>
            <w:szCs w:val="22"/>
          </w:rPr>
          <w:t>e</w:t>
        </w:r>
      </w:ins>
      <w:r w:rsidRPr="00A05B52">
        <w:rPr>
          <w:szCs w:val="22"/>
        </w:rPr>
        <w:t>nd</w:t>
      </w:r>
      <w:r w:rsidRPr="00A05B52">
        <w:rPr>
          <w:szCs w:val="22"/>
        </w:rPr>
        <w:noBreakHyphen/>
        <w:t>of</w:t>
      </w:r>
      <w:r w:rsidRPr="00A05B52">
        <w:rPr>
          <w:szCs w:val="22"/>
        </w:rPr>
        <w:noBreakHyphen/>
      </w:r>
      <w:ins w:id="185" w:author="Merzke, Daniel" w:date="2017-04-10T06:41:00Z">
        <w:r w:rsidR="00926E4C" w:rsidRPr="00A05B52">
          <w:rPr>
            <w:szCs w:val="22"/>
          </w:rPr>
          <w:t>c</w:t>
        </w:r>
      </w:ins>
      <w:r w:rsidRPr="00A05B52">
        <w:rPr>
          <w:szCs w:val="22"/>
        </w:rPr>
        <w:t xml:space="preserve">ycle </w:t>
      </w:r>
      <w:ins w:id="186" w:author="Merzke, Daniel" w:date="2015-04-09T13:01:00Z">
        <w:r w:rsidR="003D509A" w:rsidRPr="00A05B52">
          <w:rPr>
            <w:szCs w:val="22"/>
          </w:rPr>
          <w:t xml:space="preserve">review </w:t>
        </w:r>
      </w:ins>
      <w:r w:rsidRPr="00A05B52">
        <w:rPr>
          <w:szCs w:val="22"/>
        </w:rPr>
        <w:t>meetings generate an assessment report and an inspection planning letter.  An agency action review is generally reserved for plants requiring consideration of agency</w:t>
      </w:r>
      <w:r w:rsidRPr="00A05B52">
        <w:rPr>
          <w:szCs w:val="22"/>
        </w:rPr>
        <w:noBreakHyphen/>
        <w:t xml:space="preserve">wide actions.  This review is analogous to the review performed at the former Senior </w:t>
      </w:r>
      <w:r w:rsidRPr="00A05B52">
        <w:rPr>
          <w:szCs w:val="22"/>
        </w:rPr>
        <w:lastRenderedPageBreak/>
        <w:t>Management Meeting (SMM)</w:t>
      </w:r>
      <w:ins w:id="187" w:author="kmr2" w:date="2013-08-06T09:08:00Z">
        <w:r w:rsidR="00A00A83" w:rsidRPr="00A05B52">
          <w:rPr>
            <w:szCs w:val="22"/>
          </w:rPr>
          <w:t>;</w:t>
        </w:r>
      </w:ins>
      <w:r w:rsidRPr="00A05B52">
        <w:rPr>
          <w:szCs w:val="22"/>
        </w:rPr>
        <w:t xml:space="preserve"> however</w:t>
      </w:r>
      <w:ins w:id="188" w:author="kmr2" w:date="2013-08-06T09:08:00Z">
        <w:r w:rsidR="00A00A83" w:rsidRPr="00A05B52">
          <w:rPr>
            <w:szCs w:val="22"/>
          </w:rPr>
          <w:t>,</w:t>
        </w:r>
      </w:ins>
      <w:r w:rsidRPr="00A05B52">
        <w:rPr>
          <w:szCs w:val="22"/>
        </w:rPr>
        <w:t xml:space="preserve"> the focus has been changed from an assessment activity to an oversight and agency</w:t>
      </w:r>
      <w:r w:rsidRPr="00A05B52">
        <w:rPr>
          <w:szCs w:val="22"/>
        </w:rPr>
        <w:noBreakHyphen/>
        <w:t>level action approval function.</w:t>
      </w:r>
    </w:p>
    <w:p w14:paraId="025B1B11" w14:textId="77777777"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F923AD2" w14:textId="77777777" w:rsidR="007F4DC9" w:rsidRDefault="00F97854"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sectPr w:rsidR="007F4DC9" w:rsidSect="00C84492">
          <w:type w:val="continuous"/>
          <w:pgSz w:w="12240" w:h="15840" w:code="1"/>
          <w:pgMar w:top="1440" w:right="1440" w:bottom="1440" w:left="1440" w:header="720" w:footer="720" w:gutter="0"/>
          <w:pgNumType w:start="0"/>
          <w:cols w:space="720"/>
          <w:noEndnote/>
          <w:docGrid w:linePitch="326"/>
        </w:sectPr>
      </w:pPr>
      <w:ins w:id="189" w:author="Merzke, Daniel" w:date="2016-07-06T09:00:00Z">
        <w:r w:rsidRPr="00A05B52">
          <w:rPr>
            <w:szCs w:val="22"/>
          </w:rPr>
          <w:t xml:space="preserve">The original </w:t>
        </w:r>
      </w:ins>
      <w:r w:rsidR="00583E75" w:rsidRPr="00A05B52">
        <w:rPr>
          <w:szCs w:val="22"/>
        </w:rPr>
        <w:t xml:space="preserve">Action Matrix, Figure </w:t>
      </w:r>
      <w:r w:rsidR="003A34DE" w:rsidRPr="00A05B52">
        <w:rPr>
          <w:szCs w:val="22"/>
        </w:rPr>
        <w:t xml:space="preserve">1, was developed to provide guidance for consistent consideration of actions.  </w:t>
      </w:r>
      <w:ins w:id="190" w:author="Merzke, Daniel" w:date="2016-02-23T13:53:00Z">
        <w:r w:rsidR="004B1EFA" w:rsidRPr="00A05B52">
          <w:rPr>
            <w:szCs w:val="22"/>
          </w:rPr>
          <w:t xml:space="preserve">The Action Matrix ensures that regulatory actions associated with licensee performance are objective, predictable, and transparent.  </w:t>
        </w:r>
      </w:ins>
      <w:ins w:id="191" w:author="kmr2" w:date="2013-08-30T08:17:00Z">
        <w:r w:rsidR="008958A0" w:rsidRPr="00A05B52">
          <w:rPr>
            <w:szCs w:val="22"/>
          </w:rPr>
          <w:t>Note</w:t>
        </w:r>
      </w:ins>
      <w:ins w:id="192" w:author="kmr2" w:date="2013-08-30T08:18:00Z">
        <w:r w:rsidR="008958A0" w:rsidRPr="00A05B52">
          <w:rPr>
            <w:szCs w:val="22"/>
          </w:rPr>
          <w:t xml:space="preserve"> that</w:t>
        </w:r>
      </w:ins>
      <w:ins w:id="193" w:author="kmr2" w:date="2013-08-30T08:17:00Z">
        <w:r w:rsidR="008958A0" w:rsidRPr="00A05B52">
          <w:rPr>
            <w:szCs w:val="22"/>
          </w:rPr>
          <w:t xml:space="preserve"> Figure 1 </w:t>
        </w:r>
      </w:ins>
      <w:ins w:id="194" w:author="Merzke, Daniel" w:date="2013-12-31T09:10:00Z">
        <w:r w:rsidR="00D21796" w:rsidRPr="00A05B52">
          <w:rPr>
            <w:szCs w:val="22"/>
          </w:rPr>
          <w:t>presents</w:t>
        </w:r>
      </w:ins>
      <w:ins w:id="195" w:author="kmr2" w:date="2013-08-30T08:17:00Z">
        <w:r w:rsidR="008958A0" w:rsidRPr="00A05B52">
          <w:rPr>
            <w:szCs w:val="22"/>
          </w:rPr>
          <w:t xml:space="preserve"> the </w:t>
        </w:r>
      </w:ins>
      <w:ins w:id="196" w:author="Merzke, Daniel" w:date="2013-12-31T09:10:00Z">
        <w:r w:rsidR="00D21796" w:rsidRPr="00A05B52">
          <w:rPr>
            <w:szCs w:val="22"/>
          </w:rPr>
          <w:t xml:space="preserve">original </w:t>
        </w:r>
      </w:ins>
      <w:ins w:id="197" w:author="kmr2" w:date="2013-08-30T08:17:00Z">
        <w:r w:rsidR="008958A0" w:rsidRPr="00A05B52">
          <w:rPr>
            <w:szCs w:val="22"/>
          </w:rPr>
          <w:t>Action</w:t>
        </w:r>
      </w:ins>
      <w:ins w:id="198" w:author="Merzke, Daniel" w:date="2013-12-31T09:10:00Z">
        <w:r w:rsidR="00D21796" w:rsidRPr="00A05B52">
          <w:rPr>
            <w:szCs w:val="22"/>
          </w:rPr>
          <w:t xml:space="preserve"> Matrix</w:t>
        </w:r>
      </w:ins>
      <w:ins w:id="199" w:author="kmr2" w:date="2013-08-30T08:17:00Z">
        <w:r w:rsidR="008958A0" w:rsidRPr="00A05B52">
          <w:rPr>
            <w:szCs w:val="22"/>
          </w:rPr>
          <w:t xml:space="preserve"> </w:t>
        </w:r>
      </w:ins>
      <w:ins w:id="200" w:author="Merzke, Daniel" w:date="2013-12-31T09:11:00Z">
        <w:r w:rsidR="00D21796" w:rsidRPr="00A05B52">
          <w:rPr>
            <w:szCs w:val="22"/>
          </w:rPr>
          <w:t>that w</w:t>
        </w:r>
      </w:ins>
      <w:ins w:id="201" w:author="kmr2" w:date="2013-08-30T08:17:00Z">
        <w:r w:rsidR="008958A0" w:rsidRPr="00A05B52">
          <w:rPr>
            <w:szCs w:val="22"/>
          </w:rPr>
          <w:t>as developed</w:t>
        </w:r>
      </w:ins>
      <w:ins w:id="202" w:author="Merzke, Daniel" w:date="2013-12-31T09:11:00Z">
        <w:r w:rsidR="00D21796" w:rsidRPr="00A05B52">
          <w:rPr>
            <w:szCs w:val="22"/>
          </w:rPr>
          <w:t xml:space="preserve"> when the ROP was established</w:t>
        </w:r>
      </w:ins>
      <w:ins w:id="203" w:author="kmr2" w:date="2013-08-30T08:18:00Z">
        <w:r w:rsidR="008958A0" w:rsidRPr="00A05B52">
          <w:rPr>
            <w:szCs w:val="22"/>
          </w:rPr>
          <w:t xml:space="preserve">; </w:t>
        </w:r>
      </w:ins>
      <w:ins w:id="204" w:author="kmr2" w:date="2013-08-30T08:17:00Z">
        <w:r w:rsidR="008958A0" w:rsidRPr="00A05B52">
          <w:rPr>
            <w:szCs w:val="22"/>
          </w:rPr>
          <w:t xml:space="preserve">IMC 0305 </w:t>
        </w:r>
      </w:ins>
      <w:ins w:id="205" w:author="Merzke, Daniel" w:date="2013-12-31T09:11:00Z">
        <w:r w:rsidR="00D21796" w:rsidRPr="00A05B52">
          <w:rPr>
            <w:szCs w:val="22"/>
          </w:rPr>
          <w:t>includes</w:t>
        </w:r>
      </w:ins>
      <w:ins w:id="206" w:author="kmr2" w:date="2013-08-30T08:18:00Z">
        <w:r w:rsidR="008958A0" w:rsidRPr="00A05B52">
          <w:rPr>
            <w:szCs w:val="22"/>
          </w:rPr>
          <w:t xml:space="preserve"> the</w:t>
        </w:r>
      </w:ins>
      <w:ins w:id="207" w:author="kmr2" w:date="2013-08-30T08:17:00Z">
        <w:r w:rsidR="008958A0" w:rsidRPr="00A05B52">
          <w:rPr>
            <w:szCs w:val="22"/>
          </w:rPr>
          <w:t xml:space="preserve"> </w:t>
        </w:r>
      </w:ins>
      <w:ins w:id="208" w:author="Merzke, Daniel" w:date="2013-12-31T09:11:00Z">
        <w:r w:rsidR="00D21796" w:rsidRPr="00A05B52">
          <w:rPr>
            <w:szCs w:val="22"/>
          </w:rPr>
          <w:t xml:space="preserve">most </w:t>
        </w:r>
      </w:ins>
      <w:ins w:id="209" w:author="kmr2" w:date="2013-08-30T08:17:00Z">
        <w:r w:rsidR="008958A0" w:rsidRPr="00A05B52">
          <w:rPr>
            <w:szCs w:val="22"/>
          </w:rPr>
          <w:t xml:space="preserve">current </w:t>
        </w:r>
      </w:ins>
      <w:ins w:id="210" w:author="Merzke, Daniel" w:date="2013-12-31T09:11:00Z">
        <w:r w:rsidR="00D21796" w:rsidRPr="00A05B52">
          <w:rPr>
            <w:szCs w:val="22"/>
          </w:rPr>
          <w:t>version</w:t>
        </w:r>
      </w:ins>
      <w:ins w:id="211" w:author="kmr2" w:date="2013-08-30T08:17:00Z">
        <w:r w:rsidR="008958A0" w:rsidRPr="00A05B52">
          <w:rPr>
            <w:szCs w:val="22"/>
          </w:rPr>
          <w:t xml:space="preserve"> </w:t>
        </w:r>
      </w:ins>
      <w:ins w:id="212" w:author="kmr2" w:date="2013-08-30T08:18:00Z">
        <w:r w:rsidR="008958A0" w:rsidRPr="00A05B52">
          <w:rPr>
            <w:szCs w:val="22"/>
          </w:rPr>
          <w:t>of</w:t>
        </w:r>
      </w:ins>
      <w:ins w:id="213" w:author="kmr2" w:date="2013-08-30T08:17:00Z">
        <w:r w:rsidR="008958A0" w:rsidRPr="00A05B52">
          <w:rPr>
            <w:szCs w:val="22"/>
          </w:rPr>
          <w:t xml:space="preserve"> the Action Matrix.  </w:t>
        </w:r>
      </w:ins>
      <w:r w:rsidR="003A34DE" w:rsidRPr="00A05B52">
        <w:rPr>
          <w:szCs w:val="22"/>
        </w:rPr>
        <w:t>The actions are graded across five ranges of licensee performance in all response categories (</w:t>
      </w:r>
      <w:ins w:id="214" w:author="Merzke, Daniel" w:date="2017-03-30T09:13:00Z">
        <w:r w:rsidR="007D3521" w:rsidRPr="00A05B52">
          <w:rPr>
            <w:szCs w:val="22"/>
          </w:rPr>
          <w:t xml:space="preserve">Regulatory Performance </w:t>
        </w:r>
      </w:ins>
      <w:r w:rsidR="003A34DE" w:rsidRPr="00A05B52">
        <w:rPr>
          <w:szCs w:val="22"/>
        </w:rPr>
        <w:t>meeting</w:t>
      </w:r>
      <w:ins w:id="215" w:author="Merzke, Daniel" w:date="2017-03-30T09:14:00Z">
        <w:r w:rsidR="007D3521" w:rsidRPr="00A05B52">
          <w:rPr>
            <w:szCs w:val="22"/>
          </w:rPr>
          <w:t xml:space="preserve"> with licensee</w:t>
        </w:r>
      </w:ins>
      <w:r w:rsidR="003A34DE" w:rsidRPr="00A05B52">
        <w:rPr>
          <w:szCs w:val="22"/>
        </w:rPr>
        <w:t xml:space="preserve">, licensee action, NRC inspection, communications, and regulatory actions) and in terms of annual communication of assessment results.  Action decisions are triggered directly from the threshold assessments of PIs and cornerstone inspection areas.  For example, a single White PI or inspection finding would require the NRC to take the actions listed in the Regulatory Response Column of the Action Matrix, such as supplemental inspection to determine the cause of the assessment input degradation.  More significant changes in </w:t>
      </w:r>
    </w:p>
    <w:p w14:paraId="7C2A1C6F" w14:textId="635ADB0C"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roofErr w:type="gramStart"/>
      <w:r w:rsidRPr="00A05B52">
        <w:rPr>
          <w:szCs w:val="22"/>
        </w:rPr>
        <w:t>performance</w:t>
      </w:r>
      <w:proofErr w:type="gramEnd"/>
      <w:r w:rsidRPr="00A05B52">
        <w:rPr>
          <w:szCs w:val="22"/>
        </w:rPr>
        <w:t>, such as one degraded cornerstone, would lead to more significant actions as dictated by the Action Matrix.</w:t>
      </w:r>
    </w:p>
    <w:p w14:paraId="7691D68B" w14:textId="77777777"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3E08BF4" w14:textId="31C52046"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The communication of assessment results involves </w:t>
      </w:r>
      <w:ins w:id="216" w:author="kmr2" w:date="2013-08-06T09:08:00Z">
        <w:r w:rsidR="00A00A83" w:rsidRPr="00A05B52">
          <w:rPr>
            <w:szCs w:val="22"/>
          </w:rPr>
          <w:t xml:space="preserve">continuous and </w:t>
        </w:r>
      </w:ins>
      <w:r w:rsidRPr="00A05B52">
        <w:rPr>
          <w:szCs w:val="22"/>
        </w:rPr>
        <w:t>quarterly updates of assessment data, semi</w:t>
      </w:r>
      <w:ins w:id="217" w:author="Merzke, Daniel" w:date="2015-05-05T10:53:00Z">
        <w:r w:rsidR="00E80168" w:rsidRPr="00A05B52">
          <w:rPr>
            <w:szCs w:val="22"/>
          </w:rPr>
          <w:t>-</w:t>
        </w:r>
      </w:ins>
      <w:r w:rsidRPr="00A05B52">
        <w:rPr>
          <w:szCs w:val="22"/>
        </w:rPr>
        <w:t>annual inspection planning letters, and assessment reports.  A public meeting will be held at all plants after the conclusion of the annual assessment cycle.  Annual assessment letters will be made publicly available prior to the public meetings and the annual Commission meeting</w:t>
      </w:r>
      <w:ins w:id="218" w:author="Merzke, Daniel" w:date="2017-04-10T06:42:00Z">
        <w:r w:rsidR="006D0A7A" w:rsidRPr="00A05B52">
          <w:rPr>
            <w:szCs w:val="22"/>
          </w:rPr>
          <w:t xml:space="preserve"> on </w:t>
        </w:r>
      </w:ins>
      <w:ins w:id="219" w:author="Merzke, Daniel" w:date="2017-04-10T08:46:00Z">
        <w:r w:rsidR="00854433" w:rsidRPr="00A05B52">
          <w:rPr>
            <w:szCs w:val="22"/>
          </w:rPr>
          <w:t xml:space="preserve">the results of </w:t>
        </w:r>
      </w:ins>
      <w:ins w:id="220" w:author="Merzke, Daniel" w:date="2017-04-10T06:42:00Z">
        <w:r w:rsidR="006D0A7A" w:rsidRPr="00A05B52">
          <w:rPr>
            <w:szCs w:val="22"/>
          </w:rPr>
          <w:t>the Agency Action Review Meeting (AARM)</w:t>
        </w:r>
      </w:ins>
      <w:r w:rsidRPr="00A05B52">
        <w:rPr>
          <w:szCs w:val="22"/>
        </w:rPr>
        <w:t>.</w:t>
      </w:r>
    </w:p>
    <w:p w14:paraId="6865FA69" w14:textId="77777777" w:rsidR="003A34DE" w:rsidRPr="00A05B52" w:rsidRDefault="003A34DE" w:rsidP="007F4D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92E56ED" w14:textId="77777777" w:rsidR="00380AE5"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221" w:author="Curran, Bridget" w:date="2017-05-10T14:38:00Z"/>
          <w:szCs w:val="22"/>
        </w:rPr>
      </w:pPr>
      <w:r w:rsidRPr="00A05B52">
        <w:rPr>
          <w:szCs w:val="22"/>
        </w:rPr>
        <w:t>Details of the reactor oversight process (ROP) assessment program, including the Action Matrix and examples of various assessment letters, are contained in NRC Inspection Manual Chapter (IMC) 0305, "Operating Reactor Assessment Program."</w:t>
      </w:r>
      <w:ins w:id="222" w:author="Merzke, Daniel" w:date="2017-04-10T08:54:00Z">
        <w:r w:rsidR="00380AE5" w:rsidRPr="00A05B52">
          <w:rPr>
            <w:szCs w:val="22"/>
          </w:rPr>
          <w:t xml:space="preserve">  The assessment program has evolved significantly over the years.  Figure 2 provides a summary of the scope and basis of the assessment program, and the significant changes to it since its inception.</w:t>
        </w:r>
      </w:ins>
    </w:p>
    <w:p w14:paraId="6A34E7C7" w14:textId="77777777" w:rsidR="007F4DC9"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223" w:author="Curran, Bridget" w:date="2017-05-10T14:38:00Z"/>
          <w:szCs w:val="22"/>
        </w:rPr>
      </w:pPr>
    </w:p>
    <w:p w14:paraId="0AACBDF3"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224" w:author="Merzke, Daniel" w:date="2017-04-10T08:54:00Z"/>
          <w:szCs w:val="22"/>
        </w:rPr>
      </w:pPr>
    </w:p>
    <w:p w14:paraId="7F2728BC" w14:textId="77777777" w:rsidR="003A34DE" w:rsidRPr="00A05B52" w:rsidRDefault="0035585E" w:rsidP="007F4DC9">
      <w:pPr>
        <w:pStyle w:val="Heading1"/>
        <w:spacing w:before="0"/>
        <w:rPr>
          <w:rFonts w:cs="Arial"/>
          <w:szCs w:val="22"/>
        </w:rPr>
      </w:pPr>
      <w:bookmarkStart w:id="225" w:name="_Toc363552303"/>
      <w:ins w:id="226" w:author="kmr2" w:date="2012-08-22T10:44:00Z">
        <w:r w:rsidRPr="00A05B52">
          <w:rPr>
            <w:rFonts w:cs="Arial"/>
            <w:szCs w:val="22"/>
          </w:rPr>
          <w:t>0308.</w:t>
        </w:r>
        <w:r w:rsidR="00173823" w:rsidRPr="00A05B52">
          <w:rPr>
            <w:rFonts w:cs="Arial"/>
            <w:szCs w:val="22"/>
          </w:rPr>
          <w:t>4-02</w:t>
        </w:r>
        <w:r w:rsidR="00173823" w:rsidRPr="00A05B52">
          <w:rPr>
            <w:rFonts w:cs="Arial"/>
            <w:szCs w:val="22"/>
          </w:rPr>
          <w:tab/>
        </w:r>
      </w:ins>
      <w:r w:rsidR="003A34DE" w:rsidRPr="00A05B52">
        <w:rPr>
          <w:rFonts w:cs="Arial"/>
          <w:szCs w:val="22"/>
        </w:rPr>
        <w:t>LEVELS OF ASSESSMENT REVIEW</w:t>
      </w:r>
      <w:bookmarkEnd w:id="225"/>
    </w:p>
    <w:p w14:paraId="1C52B0D5" w14:textId="77777777" w:rsidR="003A34DE" w:rsidRPr="00A05B52" w:rsidRDefault="003A34DE" w:rsidP="007F4DC9">
      <w:pPr>
        <w:widowControl/>
        <w:rPr>
          <w:szCs w:val="22"/>
        </w:rPr>
      </w:pPr>
    </w:p>
    <w:p w14:paraId="2B568AA9" w14:textId="3A037DD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The assessment period is a rolling 12</w:t>
      </w:r>
      <w:r w:rsidRPr="00A05B52">
        <w:rPr>
          <w:szCs w:val="22"/>
        </w:rPr>
        <w:noBreakHyphen/>
        <w:t xml:space="preserve">month period that contains </w:t>
      </w:r>
      <w:ins w:id="227" w:author="Merzke, Daniel" w:date="2016-02-23T14:02:00Z">
        <w:r w:rsidR="00B2153A" w:rsidRPr="00A05B52">
          <w:rPr>
            <w:szCs w:val="22"/>
          </w:rPr>
          <w:t xml:space="preserve">four </w:t>
        </w:r>
      </w:ins>
      <w:r w:rsidRPr="00A05B52">
        <w:rPr>
          <w:szCs w:val="22"/>
        </w:rPr>
        <w:t xml:space="preserve">quarters of </w:t>
      </w:r>
      <w:r w:rsidRPr="00A05B52">
        <w:rPr>
          <w:szCs w:val="22"/>
        </w:rPr>
        <w:lastRenderedPageBreak/>
        <w:t xml:space="preserve">PIs and inspection findings.  An inspection finding is normally carried forward in the assessment program for a total of four </w:t>
      </w:r>
      <w:ins w:id="228" w:author="kmr2" w:date="2013-07-02T08:38:00Z">
        <w:r w:rsidR="001824B3" w:rsidRPr="00A05B52">
          <w:rPr>
            <w:szCs w:val="22"/>
          </w:rPr>
          <w:t>calendar</w:t>
        </w:r>
      </w:ins>
      <w:r w:rsidRPr="00A05B52">
        <w:rPr>
          <w:szCs w:val="22"/>
        </w:rPr>
        <w:t xml:space="preserve"> quarters.  This is done to account for the fact that some inspections are only conducted once per year, and carrying inspection findings forward for </w:t>
      </w:r>
      <w:ins w:id="229" w:author="Merzke, Daniel" w:date="2017-03-30T07:13:00Z">
        <w:r w:rsidR="006605EB" w:rsidRPr="00A05B52">
          <w:rPr>
            <w:szCs w:val="22"/>
          </w:rPr>
          <w:t>four full quarters</w:t>
        </w:r>
      </w:ins>
      <w:r w:rsidRPr="00A05B52">
        <w:rPr>
          <w:szCs w:val="22"/>
        </w:rPr>
        <w:t xml:space="preserve"> allows an inspection result to have influence on the assessment program until the next inspection is conducted.  Further, holding inspection findings open for </w:t>
      </w:r>
      <w:ins w:id="230" w:author="Merzke, Daniel" w:date="2017-03-30T07:13:00Z">
        <w:r w:rsidR="006605EB" w:rsidRPr="00A05B52">
          <w:rPr>
            <w:szCs w:val="22"/>
          </w:rPr>
          <w:t>four full quarters</w:t>
        </w:r>
      </w:ins>
      <w:r w:rsidRPr="00A05B52">
        <w:rPr>
          <w:szCs w:val="22"/>
        </w:rPr>
        <w:t xml:space="preserve"> allows them to accumulate with subsequent inspection findings (similar to PIs) to indicate more pervasive and significant performance problems that require an increased level of interaction per the Action Matrix.  Inspection findings would not be able to accumulate in this manner if they were not held open for </w:t>
      </w:r>
      <w:ins w:id="231" w:author="Merzke, Daniel" w:date="2017-03-30T07:13:00Z">
        <w:r w:rsidR="006605EB" w:rsidRPr="00A05B52">
          <w:rPr>
            <w:szCs w:val="22"/>
          </w:rPr>
          <w:t>four full quarters</w:t>
        </w:r>
      </w:ins>
      <w:r w:rsidRPr="00A05B52">
        <w:rPr>
          <w:szCs w:val="22"/>
        </w:rPr>
        <w:t>.  However, an inspection finding will not be removed from consideration of future agency actions (per the Action Matrix) until the</w:t>
      </w:r>
      <w:ins w:id="232" w:author="Merzke, Daniel" w:date="2017-03-13T09:25:00Z">
        <w:r w:rsidR="0026740A" w:rsidRPr="00A05B52">
          <w:rPr>
            <w:szCs w:val="22"/>
          </w:rPr>
          <w:t xml:space="preserve"> licensee has satisfactorily met all of the objectives of the appropriate supplemental inspection</w:t>
        </w:r>
      </w:ins>
      <w:r w:rsidRPr="00A05B52">
        <w:rPr>
          <w:szCs w:val="22"/>
        </w:rPr>
        <w:t xml:space="preserve">.  </w:t>
      </w:r>
    </w:p>
    <w:p w14:paraId="32124079"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321D03A" w14:textId="77777777" w:rsidR="00A964A6"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A964A6" w:rsidSect="00A964A6">
          <w:footerReference w:type="default" r:id="rId11"/>
          <w:pgSz w:w="12240" w:h="15840" w:code="1"/>
          <w:pgMar w:top="1440" w:right="1440" w:bottom="1440" w:left="1440" w:header="720" w:footer="720" w:gutter="0"/>
          <w:cols w:space="720"/>
          <w:noEndnote/>
          <w:docGrid w:linePitch="326"/>
        </w:sectPr>
      </w:pPr>
      <w:r w:rsidRPr="00A05B52">
        <w:rPr>
          <w:szCs w:val="22"/>
        </w:rPr>
        <w:t>PIs are not intended to be monitored on a real time basis.  However, if based on current inputs, a PI will cross a performance threshold at the end of the quarter</w:t>
      </w:r>
      <w:ins w:id="233" w:author="Merzke, Daniel" w:date="2015-04-09T13:17:00Z">
        <w:r w:rsidR="00E645A3" w:rsidRPr="00A05B52">
          <w:rPr>
            <w:szCs w:val="22"/>
          </w:rPr>
          <w:t>, the regional office may start planning and scheduling activities in anticipation of the supplemental inspection</w:t>
        </w:r>
      </w:ins>
      <w:r w:rsidRPr="00A05B52">
        <w:rPr>
          <w:szCs w:val="22"/>
        </w:rPr>
        <w:t xml:space="preserve">.  </w:t>
      </w:r>
      <w:ins w:id="234" w:author="Merzke, Daniel" w:date="2015-04-09T13:18:00Z">
        <w:r w:rsidR="00E645A3" w:rsidRPr="00A05B52">
          <w:rPr>
            <w:szCs w:val="22"/>
          </w:rPr>
          <w:t xml:space="preserve">The licensee will not move in the Action Matrix until the assessment follow-up letter is issued.  </w:t>
        </w:r>
      </w:ins>
      <w:r w:rsidRPr="00A05B52">
        <w:rPr>
          <w:szCs w:val="22"/>
        </w:rPr>
        <w:t xml:space="preserve">Additionally, the agency will take actions as appropriate to address plants with significant performance problems.  Plants with significant performance problems are those plants that are in the Multiple/Repetitive Degraded Cornerstone column or the Unacceptable Performance column of the Action Matrix.  </w:t>
      </w:r>
      <w:ins w:id="235" w:author="Merzke, Daniel" w:date="2016-03-30T10:48:00Z">
        <w:r w:rsidR="00135627" w:rsidRPr="00A05B52">
          <w:rPr>
            <w:szCs w:val="22"/>
          </w:rPr>
          <w:t>T</w:t>
        </w:r>
      </w:ins>
      <w:r w:rsidRPr="00A05B52">
        <w:rPr>
          <w:szCs w:val="22"/>
        </w:rPr>
        <w:t>his approach is based on the underlying premise that the NRC will act on performance data when it is known, and not wait for the end of an assessment period to take the appropriate actions.</w:t>
      </w:r>
    </w:p>
    <w:p w14:paraId="483BD71C" w14:textId="77777777" w:rsidR="00D056D5" w:rsidRDefault="003A34DE" w:rsidP="007F4DC9">
      <w:pPr>
        <w:pStyle w:val="Heading2"/>
        <w:spacing w:before="0"/>
        <w:rPr>
          <w:rFonts w:cs="Arial"/>
          <w:szCs w:val="22"/>
          <w:u w:val="none"/>
        </w:rPr>
      </w:pPr>
      <w:r w:rsidRPr="00A05B52">
        <w:rPr>
          <w:rFonts w:cs="Arial"/>
          <w:szCs w:val="22"/>
          <w:u w:val="none"/>
        </w:rPr>
        <w:t>The inspectors will normally use the Significance Determination Process (SDP) to evaluate inspection findings for risk significance.  However, the NRC enforcement policy also applies</w:t>
      </w:r>
      <w:ins w:id="236" w:author="Merzke, Daniel" w:date="2016-02-25T09:14:00Z">
        <w:r w:rsidR="006C382E" w:rsidRPr="00A05B52">
          <w:rPr>
            <w:rFonts w:cs="Arial"/>
            <w:szCs w:val="22"/>
            <w:u w:val="none"/>
          </w:rPr>
          <w:t xml:space="preserve"> to</w:t>
        </w:r>
      </w:ins>
      <w:r w:rsidRPr="00A05B52">
        <w:rPr>
          <w:rFonts w:cs="Arial"/>
          <w:szCs w:val="22"/>
          <w:u w:val="none"/>
        </w:rPr>
        <w:t xml:space="preserve"> violations for issues </w:t>
      </w:r>
      <w:ins w:id="237" w:author="Merzke, Daniel" w:date="2016-02-25T09:15:00Z">
        <w:r w:rsidR="00CB32F8" w:rsidRPr="00A05B52">
          <w:rPr>
            <w:rFonts w:cs="Arial"/>
            <w:szCs w:val="22"/>
            <w:u w:val="none"/>
          </w:rPr>
          <w:t xml:space="preserve">that </w:t>
        </w:r>
      </w:ins>
      <w:r w:rsidRPr="00A05B52">
        <w:rPr>
          <w:rFonts w:cs="Arial"/>
          <w:szCs w:val="22"/>
          <w:u w:val="none"/>
        </w:rPr>
        <w:t xml:space="preserve">the SDP process </w:t>
      </w:r>
      <w:ins w:id="238" w:author="Merzke, Daniel" w:date="2015-09-22T08:03:00Z">
        <w:r w:rsidR="005C329E" w:rsidRPr="00A05B52">
          <w:rPr>
            <w:rFonts w:cs="Arial"/>
            <w:szCs w:val="22"/>
            <w:u w:val="none"/>
          </w:rPr>
          <w:t xml:space="preserve">may </w:t>
        </w:r>
      </w:ins>
      <w:r w:rsidRPr="00A05B52">
        <w:rPr>
          <w:rFonts w:cs="Arial"/>
          <w:szCs w:val="22"/>
          <w:u w:val="none"/>
        </w:rPr>
        <w:t>not evaluate for risk significance (e.g., violations that may impact the NRC</w:t>
      </w:r>
      <w:ins w:id="239" w:author="kmr2" w:date="2013-08-06T09:04:00Z">
        <w:r w:rsidR="00250F6A" w:rsidRPr="00A05B52">
          <w:rPr>
            <w:rFonts w:cs="Arial"/>
            <w:szCs w:val="22"/>
            <w:u w:val="none"/>
          </w:rPr>
          <w:t>’</w:t>
        </w:r>
      </w:ins>
      <w:r w:rsidRPr="00A05B52">
        <w:rPr>
          <w:rFonts w:cs="Arial"/>
          <w:szCs w:val="22"/>
          <w:u w:val="none"/>
        </w:rPr>
        <w:t xml:space="preserve">s ability for oversight of licensed activities and violations that involve willfulness, including discrimination).  As discussed in more detail later, these issues should be considered in determining the range of agency actions within the appropriate column of the Action Matrix.  While these issues </w:t>
      </w:r>
      <w:ins w:id="240" w:author="Merzke, Daniel" w:date="2015-09-22T08:03:00Z">
        <w:r w:rsidR="005C329E" w:rsidRPr="00A05B52">
          <w:rPr>
            <w:rFonts w:cs="Arial"/>
            <w:szCs w:val="22"/>
            <w:u w:val="none"/>
          </w:rPr>
          <w:t xml:space="preserve">may </w:t>
        </w:r>
      </w:ins>
      <w:r w:rsidRPr="00A05B52">
        <w:rPr>
          <w:rFonts w:cs="Arial"/>
          <w:szCs w:val="22"/>
          <w:u w:val="none"/>
        </w:rPr>
        <w:t xml:space="preserve">not be evaluated through the SDP </w:t>
      </w:r>
      <w:ins w:id="241" w:author="Merzke, Daniel" w:date="2017-04-10T07:36:00Z">
        <w:r w:rsidR="004D5894" w:rsidRPr="00A05B52">
          <w:rPr>
            <w:rFonts w:cs="Arial"/>
            <w:szCs w:val="22"/>
            <w:u w:val="none"/>
          </w:rPr>
          <w:t>for</w:t>
        </w:r>
      </w:ins>
      <w:r w:rsidRPr="00A05B52">
        <w:rPr>
          <w:rFonts w:cs="Arial"/>
          <w:szCs w:val="22"/>
          <w:u w:val="none"/>
        </w:rPr>
        <w:t xml:space="preserve"> risk significance </w:t>
      </w:r>
      <w:ins w:id="242" w:author="Merzke, Daniel" w:date="2017-04-10T07:37:00Z">
        <w:r w:rsidR="004D5894" w:rsidRPr="00A05B52">
          <w:rPr>
            <w:rFonts w:cs="Arial"/>
            <w:szCs w:val="22"/>
            <w:u w:val="none"/>
          </w:rPr>
          <w:t>and input into the Action Matrix</w:t>
        </w:r>
      </w:ins>
      <w:r w:rsidRPr="00A05B52">
        <w:rPr>
          <w:rFonts w:cs="Arial"/>
          <w:szCs w:val="22"/>
          <w:u w:val="none"/>
        </w:rPr>
        <w:t xml:space="preserve">, they are important and cumulatively may warrant consideration of a deviation from the Action Matrix.  Regional management should notify the licensee in writing if additional inspection activities are scheduled to occur within the current quarter via an </w:t>
      </w:r>
      <w:ins w:id="243" w:author="Merzke, Daniel" w:date="2015-04-09T13:20:00Z">
        <w:r w:rsidR="0004333D" w:rsidRPr="00A05B52">
          <w:rPr>
            <w:rFonts w:cs="Arial"/>
            <w:szCs w:val="22"/>
            <w:u w:val="none"/>
          </w:rPr>
          <w:t>a</w:t>
        </w:r>
      </w:ins>
      <w:r w:rsidRPr="00A05B52">
        <w:rPr>
          <w:rFonts w:cs="Arial"/>
          <w:szCs w:val="22"/>
          <w:u w:val="none"/>
        </w:rPr>
        <w:t xml:space="preserve">ssessment </w:t>
      </w:r>
      <w:ins w:id="244" w:author="Merzke, Daniel" w:date="2015-04-09T13:20:00Z">
        <w:r w:rsidR="0004333D" w:rsidRPr="00A05B52">
          <w:rPr>
            <w:rFonts w:cs="Arial"/>
            <w:szCs w:val="22"/>
            <w:u w:val="none"/>
          </w:rPr>
          <w:t>f</w:t>
        </w:r>
      </w:ins>
      <w:r w:rsidRPr="00A05B52">
        <w:rPr>
          <w:rFonts w:cs="Arial"/>
          <w:szCs w:val="22"/>
          <w:u w:val="none"/>
        </w:rPr>
        <w:t>ollow</w:t>
      </w:r>
      <w:ins w:id="245" w:author="kmr2" w:date="2013-07-02T08:37:00Z">
        <w:r w:rsidR="001824B3" w:rsidRPr="00A05B52">
          <w:rPr>
            <w:rFonts w:cs="Arial"/>
            <w:szCs w:val="22"/>
            <w:u w:val="none"/>
          </w:rPr>
          <w:t>-up</w:t>
        </w:r>
      </w:ins>
      <w:r w:rsidRPr="00A05B52">
        <w:rPr>
          <w:rFonts w:cs="Arial"/>
          <w:szCs w:val="22"/>
          <w:u w:val="none"/>
        </w:rPr>
        <w:t xml:space="preserve"> </w:t>
      </w:r>
      <w:ins w:id="246" w:author="Merzke, Daniel" w:date="2015-04-09T13:20:00Z">
        <w:r w:rsidR="0004333D" w:rsidRPr="00A05B52">
          <w:rPr>
            <w:rFonts w:cs="Arial"/>
            <w:szCs w:val="22"/>
            <w:u w:val="none"/>
          </w:rPr>
          <w:t>l</w:t>
        </w:r>
      </w:ins>
      <w:r w:rsidRPr="00A05B52">
        <w:rPr>
          <w:rFonts w:cs="Arial"/>
          <w:szCs w:val="22"/>
          <w:u w:val="none"/>
        </w:rPr>
        <w:t>etter.</w:t>
      </w:r>
    </w:p>
    <w:p w14:paraId="17E74D81" w14:textId="77777777" w:rsidR="007F4DC9" w:rsidRPr="007F4DC9" w:rsidRDefault="007F4DC9" w:rsidP="007F4DC9"/>
    <w:p w14:paraId="025C0737" w14:textId="3AB82FEE" w:rsidR="00D056D5" w:rsidRDefault="00EE13FF" w:rsidP="007F4DC9">
      <w:pPr>
        <w:pStyle w:val="Heading2"/>
        <w:spacing w:before="0"/>
        <w:rPr>
          <w:rFonts w:cs="Arial"/>
          <w:szCs w:val="22"/>
          <w:u w:val="none"/>
        </w:rPr>
      </w:pPr>
      <w:r w:rsidRPr="00A05B52">
        <w:rPr>
          <w:rFonts w:cs="Arial"/>
          <w:szCs w:val="22"/>
          <w:u w:val="none"/>
        </w:rPr>
        <w:t xml:space="preserve">As shown in Table 1, the assessment program consists of different levels of review as described below.  </w:t>
      </w:r>
      <w:bookmarkStart w:id="247" w:name="_Toc363552304"/>
    </w:p>
    <w:p w14:paraId="1F94FEB8" w14:textId="77777777" w:rsidR="007F4DC9" w:rsidRPr="007F4DC9" w:rsidRDefault="007F4DC9" w:rsidP="007F4DC9"/>
    <w:p w14:paraId="46CDE1C2" w14:textId="0194434F" w:rsidR="00CE19D3" w:rsidRPr="00A05B52" w:rsidRDefault="00A00A83" w:rsidP="007F4DC9">
      <w:pPr>
        <w:pStyle w:val="Heading2"/>
        <w:tabs>
          <w:tab w:val="left" w:pos="810"/>
        </w:tabs>
        <w:spacing w:before="0"/>
        <w:rPr>
          <w:ins w:id="248" w:author="Merzke, Daniel" w:date="2017-03-27T08:37:00Z"/>
          <w:rFonts w:cs="Arial"/>
          <w:szCs w:val="22"/>
        </w:rPr>
      </w:pPr>
      <w:ins w:id="249" w:author="kmr2" w:date="2013-07-18T11:33:00Z">
        <w:r w:rsidRPr="00A05B52">
          <w:rPr>
            <w:rFonts w:cs="Arial"/>
            <w:szCs w:val="22"/>
          </w:rPr>
          <w:t xml:space="preserve">02.01 </w:t>
        </w:r>
      </w:ins>
      <w:ins w:id="250" w:author="Merzke, Daniel" w:date="2017-04-18T07:56:00Z">
        <w:r w:rsidR="00E11E70" w:rsidRPr="00A05B52">
          <w:rPr>
            <w:rFonts w:cs="Arial"/>
            <w:szCs w:val="22"/>
          </w:rPr>
          <w:tab/>
        </w:r>
      </w:ins>
      <w:ins w:id="251" w:author="kmr2" w:date="2013-07-18T11:33:00Z">
        <w:r w:rsidR="00CE19D3" w:rsidRPr="00A05B52">
          <w:rPr>
            <w:rFonts w:cs="Arial"/>
            <w:szCs w:val="22"/>
          </w:rPr>
          <w:t>Continuous Review</w:t>
        </w:r>
      </w:ins>
      <w:bookmarkEnd w:id="247"/>
    </w:p>
    <w:p w14:paraId="635ABAFF" w14:textId="77777777" w:rsidR="00EE39F1" w:rsidRPr="00A05B52" w:rsidRDefault="00EE39F1" w:rsidP="007F4DC9">
      <w:pPr>
        <w:rPr>
          <w:ins w:id="252" w:author="kmr2" w:date="2013-07-18T11:33:00Z"/>
          <w:szCs w:val="22"/>
        </w:rPr>
      </w:pPr>
    </w:p>
    <w:p w14:paraId="2AC4BB94" w14:textId="77777777" w:rsidR="00A00A83" w:rsidRPr="00A05B52" w:rsidRDefault="00A00A83" w:rsidP="007F4DC9">
      <w:pPr>
        <w:rPr>
          <w:ins w:id="253" w:author="kmr2" w:date="2013-08-06T09:12:00Z"/>
          <w:szCs w:val="22"/>
        </w:rPr>
      </w:pPr>
      <w:ins w:id="254" w:author="kmr2" w:date="2013-08-06T09:10:00Z">
        <w:r w:rsidRPr="00A05B52">
          <w:rPr>
            <w:szCs w:val="22"/>
          </w:rPr>
          <w:t xml:space="preserve">The resident inspectors and </w:t>
        </w:r>
      </w:ins>
      <w:ins w:id="255" w:author="Merzke, Daniel" w:date="2016-02-25T09:23:00Z">
        <w:r w:rsidR="00EF3D9A" w:rsidRPr="00A05B52">
          <w:rPr>
            <w:szCs w:val="22"/>
          </w:rPr>
          <w:t>B</w:t>
        </w:r>
      </w:ins>
      <w:ins w:id="256" w:author="kmr2" w:date="2013-08-06T09:10:00Z">
        <w:r w:rsidRPr="00A05B52">
          <w:rPr>
            <w:szCs w:val="22"/>
          </w:rPr>
          <w:t xml:space="preserve">ranch </w:t>
        </w:r>
      </w:ins>
      <w:ins w:id="257" w:author="Merzke, Daniel" w:date="2016-02-25T09:23:00Z">
        <w:r w:rsidR="00EF3D9A" w:rsidRPr="00A05B52">
          <w:rPr>
            <w:szCs w:val="22"/>
          </w:rPr>
          <w:t>C</w:t>
        </w:r>
      </w:ins>
      <w:ins w:id="258" w:author="kmr2" w:date="2013-08-06T09:10:00Z">
        <w:r w:rsidRPr="00A05B52">
          <w:rPr>
            <w:szCs w:val="22"/>
          </w:rPr>
          <w:t>hiefs in each regional office continuously monitor the performance of their assigned plants using the results of inspection findings and PIs.  Inspections are conducted on a continuous basis in accordance with IMC 2515, “Light-Water Reactor Inspection Program – Operations Phase,” and IMC 2201, “Security and Safeguards Inspection Program for Commercial Power Reactors,” and PIs are reported quarterly by licensees.</w:t>
        </w:r>
      </w:ins>
      <w:ins w:id="259" w:author="Merzke, Daniel" w:date="2016-02-25T09:21:00Z">
        <w:r w:rsidR="002B56A8" w:rsidRPr="00A05B52">
          <w:rPr>
            <w:szCs w:val="22"/>
          </w:rPr>
          <w:t xml:space="preserve">  One of the key decisions that the staff made during the development of the ROP was that the NRC must reassess licensee performance whenever new performance data is made available.</w:t>
        </w:r>
      </w:ins>
    </w:p>
    <w:p w14:paraId="585CE8AB" w14:textId="77777777" w:rsidR="00BC29EA" w:rsidRPr="00A05B52" w:rsidRDefault="00BC29EA" w:rsidP="007F4DC9">
      <w:pPr>
        <w:rPr>
          <w:ins w:id="260" w:author="kmr2" w:date="2013-08-06T09:12:00Z"/>
          <w:szCs w:val="22"/>
        </w:rPr>
      </w:pPr>
    </w:p>
    <w:p w14:paraId="7F56C208" w14:textId="2E1BA1F8" w:rsidR="00CE19D3" w:rsidRDefault="00BC29EA" w:rsidP="007F4DC9">
      <w:pPr>
        <w:rPr>
          <w:szCs w:val="22"/>
        </w:rPr>
      </w:pPr>
      <w:ins w:id="261" w:author="kmr2" w:date="2013-08-06T09:12:00Z">
        <w:r w:rsidRPr="00A05B52">
          <w:rPr>
            <w:szCs w:val="22"/>
          </w:rPr>
          <w:t xml:space="preserve">Between the normal quarterly assessments, the region may issue an assessment follow-up letter </w:t>
        </w:r>
      </w:ins>
      <w:ins w:id="262" w:author="kmr2" w:date="2013-08-29T10:39:00Z">
        <w:r w:rsidR="005A7430" w:rsidRPr="00A05B52">
          <w:rPr>
            <w:szCs w:val="22"/>
          </w:rPr>
          <w:t>to respond to a performance</w:t>
        </w:r>
      </w:ins>
      <w:ins w:id="263" w:author="kmr2" w:date="2013-08-06T09:12:00Z">
        <w:r w:rsidRPr="00A05B52">
          <w:rPr>
            <w:szCs w:val="22"/>
          </w:rPr>
          <w:t xml:space="preserve"> issue in accordance with the Action Matrix </w:t>
        </w:r>
      </w:ins>
      <w:ins w:id="264" w:author="kmr2" w:date="2013-08-29T10:39:00Z">
        <w:r w:rsidR="005A7430" w:rsidRPr="00A05B52">
          <w:rPr>
            <w:szCs w:val="22"/>
          </w:rPr>
          <w:t>or communicate changes in the Action Matrix</w:t>
        </w:r>
      </w:ins>
      <w:ins w:id="265" w:author="Merzke, Daniel" w:date="2014-01-03T07:32:00Z">
        <w:r w:rsidR="00674C18" w:rsidRPr="00A05B52">
          <w:rPr>
            <w:szCs w:val="22"/>
          </w:rPr>
          <w:t xml:space="preserve"> if</w:t>
        </w:r>
      </w:ins>
      <w:ins w:id="266" w:author="kmr2" w:date="2013-08-06T09:12:00Z">
        <w:r w:rsidRPr="00A05B52">
          <w:rPr>
            <w:szCs w:val="22"/>
          </w:rPr>
          <w:t>: (1) a safety-significant inspection finding is finalized</w:t>
        </w:r>
      </w:ins>
      <w:ins w:id="267" w:author="Merzke, Daniel" w:date="2016-09-07T07:52:00Z">
        <w:r w:rsidR="006C3146" w:rsidRPr="00A05B52">
          <w:rPr>
            <w:szCs w:val="22"/>
          </w:rPr>
          <w:t xml:space="preserve"> (i.e., greater-than Green significance)</w:t>
        </w:r>
      </w:ins>
      <w:ins w:id="268" w:author="kmr2" w:date="2013-08-06T09:12:00Z">
        <w:r w:rsidRPr="00A05B52">
          <w:rPr>
            <w:szCs w:val="22"/>
          </w:rPr>
          <w:t>, (2) a PI will cross a performance threshold at the end of the quarter based on current inputs, or (3) a finding will be closed after the end of the applicable quarter.</w:t>
        </w:r>
      </w:ins>
      <w:ins w:id="269" w:author="kmr2" w:date="2013-08-06T09:14:00Z">
        <w:r w:rsidRPr="00A05B52">
          <w:rPr>
            <w:szCs w:val="22"/>
          </w:rPr>
          <w:t xml:space="preserve">  An assessment follow-up letter </w:t>
        </w:r>
      </w:ins>
      <w:ins w:id="270" w:author="Merzke, Daniel" w:date="2017-03-17T08:50:00Z">
        <w:r w:rsidR="007F4F08" w:rsidRPr="00A05B52">
          <w:rPr>
            <w:szCs w:val="22"/>
          </w:rPr>
          <w:t>shall</w:t>
        </w:r>
      </w:ins>
      <w:ins w:id="271" w:author="kmr2" w:date="2013-08-06T09:14:00Z">
        <w:r w:rsidRPr="00A05B52">
          <w:rPr>
            <w:szCs w:val="22"/>
          </w:rPr>
          <w:t xml:space="preserve"> also be issued to communicate that an Action Matrix deviation was issued or closed</w:t>
        </w:r>
      </w:ins>
      <w:ins w:id="272" w:author="Merzke, Daniel" w:date="2015-04-09T13:36:00Z">
        <w:r w:rsidR="00BB2247" w:rsidRPr="00A05B52">
          <w:rPr>
            <w:szCs w:val="22"/>
          </w:rPr>
          <w:t xml:space="preserve"> outside </w:t>
        </w:r>
      </w:ins>
      <w:ins w:id="273" w:author="Merzke, Daniel" w:date="2016-09-07T07:50:00Z">
        <w:r w:rsidR="009E24BE" w:rsidRPr="00A05B52">
          <w:rPr>
            <w:szCs w:val="22"/>
          </w:rPr>
          <w:t xml:space="preserve">of the </w:t>
        </w:r>
      </w:ins>
      <w:ins w:id="274" w:author="Merzke, Daniel" w:date="2015-04-09T13:36:00Z">
        <w:r w:rsidR="00BB2247" w:rsidRPr="00A05B52">
          <w:rPr>
            <w:szCs w:val="22"/>
          </w:rPr>
          <w:t xml:space="preserve">end-of-cycle review </w:t>
        </w:r>
      </w:ins>
      <w:ins w:id="275" w:author="Merzke, Daniel" w:date="2016-03-30T08:35:00Z">
        <w:r w:rsidR="008F5050" w:rsidRPr="00A05B52">
          <w:rPr>
            <w:szCs w:val="22"/>
          </w:rPr>
          <w:t>meetings.</w:t>
        </w:r>
      </w:ins>
      <w:ins w:id="276" w:author="kmr2" w:date="2013-08-06T09:14:00Z">
        <w:r w:rsidRPr="00A05B52">
          <w:rPr>
            <w:szCs w:val="22"/>
          </w:rPr>
          <w:t xml:space="preserve">  The assessment follow-up letter </w:t>
        </w:r>
      </w:ins>
      <w:ins w:id="277" w:author="Merzke, Daniel" w:date="2017-03-17T08:50:00Z">
        <w:r w:rsidR="007F4F08" w:rsidRPr="00A05B52">
          <w:rPr>
            <w:szCs w:val="22"/>
          </w:rPr>
          <w:t>shall</w:t>
        </w:r>
      </w:ins>
      <w:ins w:id="278" w:author="kmr2" w:date="2013-08-06T09:14:00Z">
        <w:r w:rsidRPr="00A05B52">
          <w:rPr>
            <w:szCs w:val="22"/>
          </w:rPr>
          <w:t xml:space="preserve"> discuss planned actions and note applicable changes to the plant’s designation in the Action Matrix.</w:t>
        </w:r>
      </w:ins>
    </w:p>
    <w:p w14:paraId="57545DE7" w14:textId="77777777" w:rsidR="007F4DC9" w:rsidRPr="00A05B52" w:rsidRDefault="007F4DC9" w:rsidP="007F4DC9">
      <w:pPr>
        <w:rPr>
          <w:ins w:id="279" w:author="kmr2" w:date="2013-08-06T09:17:00Z"/>
          <w:szCs w:val="22"/>
        </w:rPr>
      </w:pPr>
    </w:p>
    <w:p w14:paraId="50F5DEFD" w14:textId="77777777" w:rsidR="00BA0834" w:rsidRPr="00A05B52" w:rsidRDefault="009A09DA" w:rsidP="007F4DC9">
      <w:pPr>
        <w:pStyle w:val="Heading2"/>
        <w:tabs>
          <w:tab w:val="left" w:pos="810"/>
        </w:tabs>
        <w:spacing w:before="0"/>
        <w:rPr>
          <w:rFonts w:cs="Arial"/>
          <w:szCs w:val="22"/>
        </w:rPr>
      </w:pPr>
      <w:bookmarkStart w:id="280" w:name="_Toc363552305"/>
      <w:ins w:id="281" w:author="kmr2" w:date="2012-08-22T10:51:00Z">
        <w:r w:rsidRPr="00A05B52">
          <w:rPr>
            <w:rFonts w:cs="Arial"/>
            <w:szCs w:val="22"/>
          </w:rPr>
          <w:lastRenderedPageBreak/>
          <w:t>0</w:t>
        </w:r>
      </w:ins>
      <w:r w:rsidR="003A34DE" w:rsidRPr="00A05B52">
        <w:rPr>
          <w:rFonts w:cs="Arial"/>
          <w:szCs w:val="22"/>
        </w:rPr>
        <w:t>2.</w:t>
      </w:r>
      <w:ins w:id="282" w:author="kmr2" w:date="2012-08-22T10:22:00Z">
        <w:r w:rsidR="00BA0834" w:rsidRPr="00A05B52">
          <w:rPr>
            <w:rFonts w:cs="Arial"/>
            <w:szCs w:val="22"/>
          </w:rPr>
          <w:t>0</w:t>
        </w:r>
      </w:ins>
      <w:ins w:id="283" w:author="kmr2" w:date="2013-08-06T09:15:00Z">
        <w:r w:rsidR="00BC29EA" w:rsidRPr="00A05B52">
          <w:rPr>
            <w:rFonts w:cs="Arial"/>
            <w:szCs w:val="22"/>
          </w:rPr>
          <w:t>2</w:t>
        </w:r>
      </w:ins>
      <w:r w:rsidR="003A34DE" w:rsidRPr="00A05B52">
        <w:rPr>
          <w:rFonts w:cs="Arial"/>
          <w:szCs w:val="22"/>
        </w:rPr>
        <w:tab/>
        <w:t>Quarterly Review</w:t>
      </w:r>
      <w:bookmarkEnd w:id="280"/>
    </w:p>
    <w:p w14:paraId="0378657B" w14:textId="77777777" w:rsidR="00BA0834" w:rsidRPr="00A05B52" w:rsidRDefault="00BA083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CD9E3CB"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Each region conducts a quarterly review utilizing PI data submitted by licensees and</w:t>
      </w:r>
      <w:r w:rsidR="00173823" w:rsidRPr="00A05B52">
        <w:rPr>
          <w:szCs w:val="22"/>
        </w:rPr>
        <w:t xml:space="preserve"> inspection </w:t>
      </w:r>
      <w:r w:rsidRPr="00A05B52">
        <w:rPr>
          <w:szCs w:val="22"/>
        </w:rPr>
        <w:t xml:space="preserve">findings compiled over the previous 12 months.  This review is conducted within </w:t>
      </w:r>
      <w:r w:rsidR="00FC292A" w:rsidRPr="00A05B52">
        <w:rPr>
          <w:szCs w:val="22"/>
        </w:rPr>
        <w:t>five</w:t>
      </w:r>
      <w:r w:rsidRPr="00A05B52">
        <w:rPr>
          <w:szCs w:val="22"/>
        </w:rPr>
        <w:t> weeks after the conclusion of each quarter of the annual assessment cycle.  Five weeks was chosen to ensure that the assessments were conducted in a timely manner following the submittal of the PI data by the licensee, gives the NRC sufficient time to process and post the PI data internally, and allows regional inspector staff and management sufficient time to review and analyze the data.</w:t>
      </w:r>
    </w:p>
    <w:p w14:paraId="0E04C0DC"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703972B6" w14:textId="77777777" w:rsidR="00A964A6"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A964A6" w:rsidSect="007F4DC9">
          <w:headerReference w:type="default" r:id="rId12"/>
          <w:footerReference w:type="default" r:id="rId13"/>
          <w:pgSz w:w="12240" w:h="15840" w:code="1"/>
          <w:pgMar w:top="1440" w:right="1440" w:bottom="1440" w:left="1440" w:header="720" w:footer="720" w:gutter="0"/>
          <w:cols w:space="720"/>
          <w:noEndnote/>
          <w:docGrid w:linePitch="326"/>
        </w:sectPr>
      </w:pPr>
      <w:r w:rsidRPr="00A05B52">
        <w:rPr>
          <w:szCs w:val="22"/>
        </w:rPr>
        <w:t>The responsible regional Branch Chief reviews the most recently submitted PIs and the inspection findings contained in the plant issue</w:t>
      </w:r>
      <w:ins w:id="284" w:author="Merzke, Daniel" w:date="2015-04-09T13:39:00Z">
        <w:r w:rsidR="00F33954" w:rsidRPr="00A05B52">
          <w:rPr>
            <w:szCs w:val="22"/>
          </w:rPr>
          <w:t>s</w:t>
        </w:r>
      </w:ins>
      <w:r w:rsidRPr="00A05B52">
        <w:rPr>
          <w:szCs w:val="22"/>
        </w:rPr>
        <w:t xml:space="preserve"> matrix (PIM) to identify any changes in performance trends.  The Branch Chief shall utilize the Action Matrix to identify the potential scope of NRC actions not already embedded in the existing inspection plan.  The regional office will notify the licensee via an </w:t>
      </w:r>
      <w:ins w:id="285" w:author="Merzke, Daniel" w:date="2015-04-09T13:39:00Z">
        <w:r w:rsidR="00775A3A" w:rsidRPr="00A05B52">
          <w:rPr>
            <w:szCs w:val="22"/>
          </w:rPr>
          <w:t>a</w:t>
        </w:r>
      </w:ins>
      <w:r w:rsidRPr="00A05B52">
        <w:rPr>
          <w:szCs w:val="22"/>
        </w:rPr>
        <w:t xml:space="preserve">ssessment </w:t>
      </w:r>
      <w:ins w:id="286" w:author="Merzke, Daniel" w:date="2015-04-09T13:39:00Z">
        <w:r w:rsidR="00775A3A" w:rsidRPr="00A05B52">
          <w:rPr>
            <w:szCs w:val="22"/>
          </w:rPr>
          <w:t>f</w:t>
        </w:r>
      </w:ins>
      <w:r w:rsidRPr="00A05B52">
        <w:rPr>
          <w:szCs w:val="22"/>
        </w:rPr>
        <w:t>ollow</w:t>
      </w:r>
      <w:r w:rsidRPr="00A05B52">
        <w:rPr>
          <w:szCs w:val="22"/>
        </w:rPr>
        <w:noBreakHyphen/>
      </w:r>
      <w:ins w:id="287" w:author="kmr2" w:date="2013-07-02T08:36:00Z">
        <w:r w:rsidR="001824B3" w:rsidRPr="00A05B52">
          <w:rPr>
            <w:szCs w:val="22"/>
          </w:rPr>
          <w:t>u</w:t>
        </w:r>
      </w:ins>
      <w:r w:rsidRPr="00A05B52">
        <w:rPr>
          <w:szCs w:val="22"/>
        </w:rPr>
        <w:t xml:space="preserve">p </w:t>
      </w:r>
      <w:ins w:id="288" w:author="Merzke, Daniel" w:date="2015-04-09T13:39:00Z">
        <w:r w:rsidR="00775A3A" w:rsidRPr="00A05B52">
          <w:rPr>
            <w:szCs w:val="22"/>
          </w:rPr>
          <w:t>l</w:t>
        </w:r>
      </w:ins>
      <w:r w:rsidRPr="00A05B52">
        <w:rPr>
          <w:szCs w:val="22"/>
        </w:rPr>
        <w:t xml:space="preserve">etter when assessment input </w:t>
      </w:r>
    </w:p>
    <w:p w14:paraId="676770CA" w14:textId="333E185D"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roofErr w:type="gramStart"/>
      <w:r w:rsidRPr="00A05B52">
        <w:rPr>
          <w:szCs w:val="22"/>
        </w:rPr>
        <w:t>thresholds</w:t>
      </w:r>
      <w:proofErr w:type="gramEnd"/>
      <w:r w:rsidRPr="00A05B52">
        <w:rPr>
          <w:szCs w:val="22"/>
        </w:rPr>
        <w:t xml:space="preserve"> are crossed.  A letter is not issued during these quarterly reviews for those plants that do not have any new inspection findings </w:t>
      </w:r>
      <w:ins w:id="289" w:author="Merzke, Daniel" w:date="2016-09-12T08:10:00Z">
        <w:r w:rsidR="007A2C2E" w:rsidRPr="00A05B52">
          <w:rPr>
            <w:szCs w:val="22"/>
          </w:rPr>
          <w:t xml:space="preserve">or PIs </w:t>
        </w:r>
      </w:ins>
      <w:r w:rsidRPr="00A05B52">
        <w:rPr>
          <w:szCs w:val="22"/>
        </w:rPr>
        <w:t>that have crossed a threshold since there are no additional agency actions to communicate</w:t>
      </w:r>
      <w:ins w:id="290" w:author="Merzke, Daniel" w:date="2016-09-12T08:10:00Z">
        <w:r w:rsidR="004176A1" w:rsidRPr="00A05B52">
          <w:rPr>
            <w:szCs w:val="22"/>
          </w:rPr>
          <w:t xml:space="preserve">.  </w:t>
        </w:r>
      </w:ins>
      <w:ins w:id="291" w:author="Merzke, Daniel" w:date="2017-03-30T10:37:00Z">
        <w:r w:rsidR="004176A1" w:rsidRPr="00A05B52">
          <w:rPr>
            <w:szCs w:val="22"/>
          </w:rPr>
          <w:t>A</w:t>
        </w:r>
      </w:ins>
      <w:r w:rsidRPr="00A05B52">
        <w:rPr>
          <w:szCs w:val="22"/>
        </w:rPr>
        <w:t>ssessment results are posted on the NRC</w:t>
      </w:r>
      <w:ins w:id="292" w:author="kmr2" w:date="2013-08-06T09:04:00Z">
        <w:r w:rsidR="00250F6A" w:rsidRPr="00A05B52">
          <w:rPr>
            <w:szCs w:val="22"/>
          </w:rPr>
          <w:t>’</w:t>
        </w:r>
      </w:ins>
      <w:r w:rsidRPr="00A05B52">
        <w:rPr>
          <w:szCs w:val="22"/>
        </w:rPr>
        <w:t>s external web page.</w:t>
      </w:r>
    </w:p>
    <w:p w14:paraId="065EF06B"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339F617" w14:textId="34C3A9D5"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An </w:t>
      </w:r>
      <w:ins w:id="293" w:author="Merzke, Daniel" w:date="2015-04-09T13:40:00Z">
        <w:r w:rsidR="00C50D64" w:rsidRPr="00A05B52">
          <w:rPr>
            <w:szCs w:val="22"/>
          </w:rPr>
          <w:t>a</w:t>
        </w:r>
      </w:ins>
      <w:r w:rsidRPr="00A05B52">
        <w:rPr>
          <w:szCs w:val="22"/>
        </w:rPr>
        <w:t xml:space="preserve">ssessment </w:t>
      </w:r>
      <w:ins w:id="294" w:author="Merzke, Daniel" w:date="2015-04-09T13:40:00Z">
        <w:r w:rsidR="00C50D64" w:rsidRPr="00A05B52">
          <w:rPr>
            <w:szCs w:val="22"/>
          </w:rPr>
          <w:t>f</w:t>
        </w:r>
      </w:ins>
      <w:r w:rsidRPr="00A05B52">
        <w:rPr>
          <w:szCs w:val="22"/>
        </w:rPr>
        <w:t>ollow</w:t>
      </w:r>
      <w:r w:rsidRPr="00A05B52">
        <w:rPr>
          <w:szCs w:val="22"/>
        </w:rPr>
        <w:noBreakHyphen/>
      </w:r>
      <w:ins w:id="295" w:author="kmr2" w:date="2013-07-02T08:36:00Z">
        <w:r w:rsidR="001824B3" w:rsidRPr="00A05B52">
          <w:rPr>
            <w:szCs w:val="22"/>
          </w:rPr>
          <w:t>up</w:t>
        </w:r>
      </w:ins>
      <w:r w:rsidRPr="00A05B52">
        <w:rPr>
          <w:szCs w:val="22"/>
        </w:rPr>
        <w:t xml:space="preserve"> </w:t>
      </w:r>
      <w:ins w:id="296" w:author="kmr2" w:date="2013-08-06T09:18:00Z">
        <w:r w:rsidR="00BC29EA" w:rsidRPr="00A05B52">
          <w:rPr>
            <w:szCs w:val="22"/>
          </w:rPr>
          <w:t>l</w:t>
        </w:r>
      </w:ins>
      <w:r w:rsidRPr="00A05B52">
        <w:rPr>
          <w:szCs w:val="22"/>
        </w:rPr>
        <w:t xml:space="preserve">etter should be issued within </w:t>
      </w:r>
      <w:ins w:id="297" w:author="kmr2" w:date="2013-08-29T10:43:00Z">
        <w:r w:rsidR="005A7430" w:rsidRPr="00A05B52">
          <w:rPr>
            <w:szCs w:val="22"/>
          </w:rPr>
          <w:t>the timeframe established in</w:t>
        </w:r>
      </w:ins>
      <w:ins w:id="298" w:author="kmr2" w:date="2013-07-18T11:25:00Z">
        <w:r w:rsidR="009748A3" w:rsidRPr="00A05B52">
          <w:rPr>
            <w:szCs w:val="22"/>
          </w:rPr>
          <w:t xml:space="preserve"> IMC 0305 following completion of</w:t>
        </w:r>
      </w:ins>
      <w:r w:rsidRPr="00A05B52">
        <w:rPr>
          <w:szCs w:val="22"/>
        </w:rPr>
        <w:t xml:space="preserve"> the quarterly review, if applicable.  The purpose of the </w:t>
      </w:r>
      <w:ins w:id="299" w:author="Merzke, Daniel" w:date="2015-04-09T13:41:00Z">
        <w:r w:rsidR="00C50D64" w:rsidRPr="00A05B52">
          <w:rPr>
            <w:szCs w:val="22"/>
          </w:rPr>
          <w:t>a</w:t>
        </w:r>
      </w:ins>
      <w:r w:rsidRPr="00A05B52">
        <w:rPr>
          <w:szCs w:val="22"/>
        </w:rPr>
        <w:t xml:space="preserve">ssessment </w:t>
      </w:r>
      <w:ins w:id="300" w:author="Merzke, Daniel" w:date="2015-04-09T13:41:00Z">
        <w:r w:rsidR="00C50D64" w:rsidRPr="00A05B52">
          <w:rPr>
            <w:szCs w:val="22"/>
          </w:rPr>
          <w:t>f</w:t>
        </w:r>
      </w:ins>
      <w:r w:rsidRPr="00A05B52">
        <w:rPr>
          <w:szCs w:val="22"/>
        </w:rPr>
        <w:t>ollow</w:t>
      </w:r>
      <w:r w:rsidRPr="00A05B52">
        <w:rPr>
          <w:szCs w:val="22"/>
        </w:rPr>
        <w:noBreakHyphen/>
      </w:r>
      <w:ins w:id="301" w:author="kmr2" w:date="2013-07-02T08:38:00Z">
        <w:r w:rsidR="001824B3" w:rsidRPr="00A05B52">
          <w:rPr>
            <w:szCs w:val="22"/>
          </w:rPr>
          <w:t>u</w:t>
        </w:r>
      </w:ins>
      <w:ins w:id="302" w:author="kmr2" w:date="2013-07-02T08:36:00Z">
        <w:r w:rsidR="001824B3" w:rsidRPr="00A05B52">
          <w:rPr>
            <w:szCs w:val="22"/>
          </w:rPr>
          <w:t>p</w:t>
        </w:r>
      </w:ins>
      <w:r w:rsidRPr="00A05B52">
        <w:rPr>
          <w:szCs w:val="22"/>
        </w:rPr>
        <w:t xml:space="preserve"> letter is to communicate to all stakeholders the change in the assessment of licensee performance based on new input and the actions planned to be taken in accordance with the Action Matrix.  The letter is issued within </w:t>
      </w:r>
      <w:ins w:id="303" w:author="kmr2" w:date="2013-08-29T10:44:00Z">
        <w:r w:rsidR="005A7430" w:rsidRPr="00A05B52">
          <w:rPr>
            <w:szCs w:val="22"/>
          </w:rPr>
          <w:t xml:space="preserve">the timeframe established in </w:t>
        </w:r>
      </w:ins>
      <w:ins w:id="304" w:author="kmr2" w:date="2013-07-18T11:26:00Z">
        <w:r w:rsidR="009748A3" w:rsidRPr="00A05B52">
          <w:rPr>
            <w:szCs w:val="22"/>
          </w:rPr>
          <w:t>IMC 0305</w:t>
        </w:r>
      </w:ins>
      <w:r w:rsidRPr="00A05B52">
        <w:rPr>
          <w:szCs w:val="22"/>
        </w:rPr>
        <w:t xml:space="preserve"> following the regional assessment of licensee performance to ensure Agency actions in response to any inputs with a crossed threshold are communicated to the licensee </w:t>
      </w:r>
      <w:r w:rsidR="00323B03" w:rsidRPr="00A05B52">
        <w:rPr>
          <w:szCs w:val="22"/>
        </w:rPr>
        <w:t>and public in a timely manner.</w:t>
      </w:r>
    </w:p>
    <w:p w14:paraId="61A29331"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4F5998B" w14:textId="616D2428" w:rsidR="003A34DE"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Additionally, for plants whose performance is in the Multiple/Degraded Cornerstone column of the Action Matrix, consideration shall be given at each quarterly review for engaging senior licensee and agency management in discussions associated with: (1) transferring the plant to the IMC 0350</w:t>
      </w:r>
      <w:ins w:id="305" w:author="kmr2" w:date="2013-09-04T17:07:00Z">
        <w:r w:rsidR="00CC0CB6" w:rsidRPr="00A05B52">
          <w:rPr>
            <w:szCs w:val="22"/>
          </w:rPr>
          <w:t xml:space="preserve">, </w:t>
        </w:r>
      </w:ins>
      <w:ins w:id="306" w:author="kmr2" w:date="2013-09-04T17:10:00Z">
        <w:r w:rsidR="00CC0CB6" w:rsidRPr="00A05B52">
          <w:rPr>
            <w:szCs w:val="22"/>
          </w:rPr>
          <w:t>“Oversight of Reactor Facilities in a Shutdown Condition Due To Significant Performance and/or Opera</w:t>
        </w:r>
        <w:r w:rsidR="00CC0CB6" w:rsidRPr="00A05B52">
          <w:rPr>
            <w:szCs w:val="22"/>
          </w:rPr>
          <w:lastRenderedPageBreak/>
          <w:t>tional Concerns</w:t>
        </w:r>
      </w:ins>
      <w:ins w:id="307" w:author="kmr2" w:date="2013-09-04T17:08:00Z">
        <w:r w:rsidR="00CC0CB6" w:rsidRPr="00A05B52">
          <w:rPr>
            <w:szCs w:val="22"/>
          </w:rPr>
          <w:t>,</w:t>
        </w:r>
      </w:ins>
      <w:ins w:id="308" w:author="kmr2" w:date="2013-09-04T17:09:00Z">
        <w:r w:rsidR="00CC0CB6" w:rsidRPr="00A05B52">
          <w:rPr>
            <w:szCs w:val="22"/>
          </w:rPr>
          <w:t>”</w:t>
        </w:r>
      </w:ins>
      <w:r w:rsidRPr="00A05B52">
        <w:rPr>
          <w:szCs w:val="22"/>
        </w:rPr>
        <w:t xml:space="preserve"> process and (2) declaring licensee performance to be unacceptable.  As described in more detail later in this </w:t>
      </w:r>
      <w:ins w:id="309" w:author="kmr2" w:date="2013-08-06T09:26:00Z">
        <w:r w:rsidR="00FA2039" w:rsidRPr="00A05B52">
          <w:rPr>
            <w:szCs w:val="22"/>
          </w:rPr>
          <w:t>Attachment</w:t>
        </w:r>
      </w:ins>
      <w:r w:rsidRPr="00A05B52">
        <w:rPr>
          <w:szCs w:val="22"/>
        </w:rPr>
        <w:t>, if the agency determines that a licensee</w:t>
      </w:r>
      <w:ins w:id="310" w:author="kmr2" w:date="2013-08-06T09:04:00Z">
        <w:r w:rsidR="00250F6A" w:rsidRPr="00A05B52">
          <w:rPr>
            <w:szCs w:val="22"/>
          </w:rPr>
          <w:t>’</w:t>
        </w:r>
      </w:ins>
      <w:r w:rsidRPr="00A05B52">
        <w:rPr>
          <w:szCs w:val="22"/>
        </w:rPr>
        <w:t>s performance is unacceptable</w:t>
      </w:r>
      <w:ins w:id="311" w:author="Merzke, Daniel" w:date="2015-05-05T14:29:00Z">
        <w:r w:rsidR="001520F3" w:rsidRPr="00A05B52">
          <w:rPr>
            <w:szCs w:val="22"/>
          </w:rPr>
          <w:t>,</w:t>
        </w:r>
      </w:ins>
      <w:r w:rsidRPr="00A05B52">
        <w:rPr>
          <w:szCs w:val="22"/>
        </w:rPr>
        <w:t xml:space="preserve"> then a shutdown order will be issued.  This is an important consideration since the assessment program is continuous and designed to respond accordingly as additional indications of performance deficiencies are received, and not wait for the regularly scheduled annual assessment meeting with senior Agency managers.</w:t>
      </w:r>
    </w:p>
    <w:p w14:paraId="5AA34421"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175E8A1" w14:textId="59C37525" w:rsidR="003A34DE" w:rsidRPr="00A05B52" w:rsidRDefault="009A09DA" w:rsidP="007F4DC9">
      <w:pPr>
        <w:pStyle w:val="Heading2"/>
        <w:tabs>
          <w:tab w:val="left" w:pos="810"/>
        </w:tabs>
        <w:spacing w:before="0"/>
        <w:rPr>
          <w:rFonts w:cs="Arial"/>
          <w:szCs w:val="22"/>
        </w:rPr>
      </w:pPr>
      <w:bookmarkStart w:id="312" w:name="_Toc363552306"/>
      <w:ins w:id="313" w:author="kmr2" w:date="2012-08-22T10:50:00Z">
        <w:r w:rsidRPr="00A05B52">
          <w:rPr>
            <w:rFonts w:cs="Arial"/>
            <w:szCs w:val="22"/>
          </w:rPr>
          <w:t>0</w:t>
        </w:r>
      </w:ins>
      <w:r w:rsidR="003A34DE" w:rsidRPr="00A05B52">
        <w:rPr>
          <w:rFonts w:cs="Arial"/>
          <w:szCs w:val="22"/>
        </w:rPr>
        <w:t>2</w:t>
      </w:r>
      <w:ins w:id="314" w:author="kmr2" w:date="2013-08-06T11:40:00Z">
        <w:r w:rsidR="000E63C4" w:rsidRPr="00A05B52">
          <w:rPr>
            <w:rFonts w:cs="Arial"/>
            <w:szCs w:val="22"/>
          </w:rPr>
          <w:t>.</w:t>
        </w:r>
      </w:ins>
      <w:ins w:id="315" w:author="kmr2" w:date="2013-08-06T09:16:00Z">
        <w:r w:rsidR="00BC29EA" w:rsidRPr="00A05B52">
          <w:rPr>
            <w:rFonts w:cs="Arial"/>
            <w:szCs w:val="22"/>
          </w:rPr>
          <w:t>03</w:t>
        </w:r>
      </w:ins>
      <w:r w:rsidR="003A34DE" w:rsidRPr="00A05B52">
        <w:rPr>
          <w:rFonts w:cs="Arial"/>
          <w:szCs w:val="22"/>
        </w:rPr>
        <w:tab/>
        <w:t>Mid</w:t>
      </w:r>
      <w:r w:rsidR="003A34DE" w:rsidRPr="00A05B52">
        <w:rPr>
          <w:rFonts w:cs="Arial"/>
          <w:szCs w:val="22"/>
        </w:rPr>
        <w:noBreakHyphen/>
        <w:t>Cycle Review Meeting</w:t>
      </w:r>
      <w:bookmarkEnd w:id="312"/>
    </w:p>
    <w:p w14:paraId="236A15AC"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7CE2F45" w14:textId="72437831" w:rsidR="004418BC" w:rsidRPr="00A05B52" w:rsidRDefault="004418BC" w:rsidP="007F4DC9">
      <w:pPr>
        <w:widowControl/>
        <w:rPr>
          <w:szCs w:val="22"/>
        </w:rPr>
      </w:pPr>
      <w:r w:rsidRPr="00A05B52">
        <w:rPr>
          <w:szCs w:val="22"/>
        </w:rPr>
        <w:t xml:space="preserve">The purpose of the </w:t>
      </w:r>
      <w:ins w:id="316" w:author="Merzke, Daniel" w:date="2017-04-03T10:31:00Z">
        <w:r w:rsidR="00FF55F3" w:rsidRPr="00A05B52">
          <w:rPr>
            <w:szCs w:val="22"/>
          </w:rPr>
          <w:t>m</w:t>
        </w:r>
      </w:ins>
      <w:r w:rsidRPr="00A05B52">
        <w:rPr>
          <w:szCs w:val="22"/>
        </w:rPr>
        <w:t>id</w:t>
      </w:r>
      <w:ins w:id="317" w:author="kmr2" w:date="2013-07-02T08:39:00Z">
        <w:r w:rsidRPr="00A05B52">
          <w:rPr>
            <w:szCs w:val="22"/>
          </w:rPr>
          <w:t>-</w:t>
        </w:r>
      </w:ins>
      <w:ins w:id="318" w:author="Merzke, Daniel" w:date="2017-04-03T10:30:00Z">
        <w:r w:rsidR="00FF55F3" w:rsidRPr="00A05B52">
          <w:rPr>
            <w:szCs w:val="22"/>
          </w:rPr>
          <w:t>c</w:t>
        </w:r>
      </w:ins>
      <w:ins w:id="319" w:author="kmr2" w:date="2013-07-02T08:39:00Z">
        <w:r w:rsidRPr="00A05B52">
          <w:rPr>
            <w:szCs w:val="22"/>
          </w:rPr>
          <w:t>ycle</w:t>
        </w:r>
      </w:ins>
      <w:r w:rsidRPr="00A05B52">
        <w:rPr>
          <w:szCs w:val="22"/>
        </w:rPr>
        <w:t xml:space="preserve"> </w:t>
      </w:r>
      <w:ins w:id="320" w:author="Merzke, Daniel" w:date="2017-04-03T10:31:00Z">
        <w:r w:rsidR="00FF55F3" w:rsidRPr="00A05B52">
          <w:rPr>
            <w:szCs w:val="22"/>
          </w:rPr>
          <w:t>r</w:t>
        </w:r>
      </w:ins>
      <w:r w:rsidRPr="00A05B52">
        <w:rPr>
          <w:szCs w:val="22"/>
        </w:rPr>
        <w:t xml:space="preserve">eview meeting </w:t>
      </w:r>
      <w:ins w:id="321" w:author="Merzke, Daniel" w:date="2017-03-13T09:40:00Z">
        <w:r w:rsidRPr="00A05B52">
          <w:rPr>
            <w:szCs w:val="22"/>
          </w:rPr>
          <w:t xml:space="preserve">was </w:t>
        </w:r>
      </w:ins>
      <w:r w:rsidRPr="00A05B52">
        <w:rPr>
          <w:szCs w:val="22"/>
        </w:rPr>
        <w:t xml:space="preserve">to allow a higher level of regional management to periodically review and discuss the performance of all plants to ensure performance assessment and Agency actions </w:t>
      </w:r>
      <w:ins w:id="322" w:author="Merzke, Daniel" w:date="2017-03-13T09:40:00Z">
        <w:r w:rsidRPr="00A05B52">
          <w:rPr>
            <w:szCs w:val="22"/>
          </w:rPr>
          <w:t xml:space="preserve">were </w:t>
        </w:r>
      </w:ins>
      <w:r w:rsidRPr="00A05B52">
        <w:rPr>
          <w:szCs w:val="22"/>
        </w:rPr>
        <w:t xml:space="preserve">being conducted in a consistent manner across the region.  The </w:t>
      </w:r>
      <w:ins w:id="323" w:author="Merzke, Daniel" w:date="2017-04-03T10:31:00Z">
        <w:r w:rsidR="00FF55F3" w:rsidRPr="00A05B52">
          <w:rPr>
            <w:szCs w:val="22"/>
          </w:rPr>
          <w:t>m</w:t>
        </w:r>
      </w:ins>
      <w:r w:rsidRPr="00A05B52">
        <w:rPr>
          <w:szCs w:val="22"/>
        </w:rPr>
        <w:t>id</w:t>
      </w:r>
      <w:ins w:id="324" w:author="kmr2" w:date="2013-07-02T08:39:00Z">
        <w:r w:rsidRPr="00A05B52">
          <w:rPr>
            <w:szCs w:val="22"/>
          </w:rPr>
          <w:t>-</w:t>
        </w:r>
      </w:ins>
      <w:ins w:id="325" w:author="Merzke, Daniel" w:date="2017-04-03T10:30:00Z">
        <w:r w:rsidR="00FF55F3" w:rsidRPr="00A05B52">
          <w:rPr>
            <w:szCs w:val="22"/>
          </w:rPr>
          <w:t>c</w:t>
        </w:r>
      </w:ins>
      <w:ins w:id="326" w:author="kmr2" w:date="2013-07-02T08:39:00Z">
        <w:r w:rsidRPr="00A05B52">
          <w:rPr>
            <w:szCs w:val="22"/>
          </w:rPr>
          <w:t>ycle</w:t>
        </w:r>
      </w:ins>
      <w:r w:rsidRPr="00A05B52">
        <w:rPr>
          <w:szCs w:val="22"/>
        </w:rPr>
        <w:t xml:space="preserve"> </w:t>
      </w:r>
      <w:ins w:id="327" w:author="Merzke, Daniel" w:date="2017-04-03T10:31:00Z">
        <w:r w:rsidR="00FF55F3" w:rsidRPr="00A05B52">
          <w:rPr>
            <w:szCs w:val="22"/>
          </w:rPr>
          <w:t>r</w:t>
        </w:r>
      </w:ins>
      <w:r w:rsidRPr="00A05B52">
        <w:rPr>
          <w:szCs w:val="22"/>
        </w:rPr>
        <w:t>eview also provide</w:t>
      </w:r>
      <w:ins w:id="328" w:author="Merzke, Daniel" w:date="2017-03-13T09:40:00Z">
        <w:r w:rsidRPr="00A05B52">
          <w:rPr>
            <w:szCs w:val="22"/>
          </w:rPr>
          <w:t>d</w:t>
        </w:r>
      </w:ins>
      <w:r w:rsidRPr="00A05B52">
        <w:rPr>
          <w:szCs w:val="22"/>
        </w:rPr>
        <w:t xml:space="preserve"> the opportunity for regional management to review and reallocate regional inspection resources.  Each regional office conduct</w:t>
      </w:r>
      <w:ins w:id="329" w:author="Merzke, Daniel" w:date="2017-03-13T09:41:00Z">
        <w:r w:rsidRPr="00A05B52">
          <w:rPr>
            <w:szCs w:val="22"/>
          </w:rPr>
          <w:t>ed</w:t>
        </w:r>
      </w:ins>
      <w:r w:rsidRPr="00A05B52">
        <w:rPr>
          <w:szCs w:val="22"/>
        </w:rPr>
        <w:t xml:space="preserve"> a </w:t>
      </w:r>
      <w:ins w:id="330" w:author="Merzke, Daniel" w:date="2017-04-03T10:31:00Z">
        <w:r w:rsidR="00FF55F3" w:rsidRPr="00A05B52">
          <w:rPr>
            <w:szCs w:val="22"/>
          </w:rPr>
          <w:t>m</w:t>
        </w:r>
      </w:ins>
      <w:r w:rsidRPr="00A05B52">
        <w:rPr>
          <w:szCs w:val="22"/>
        </w:rPr>
        <w:t>id</w:t>
      </w:r>
      <w:ins w:id="331" w:author="kmr2" w:date="2013-07-02T08:39:00Z">
        <w:r w:rsidRPr="00A05B52">
          <w:rPr>
            <w:szCs w:val="22"/>
          </w:rPr>
          <w:t>-</w:t>
        </w:r>
      </w:ins>
      <w:ins w:id="332" w:author="Merzke, Daniel" w:date="2017-04-03T10:30:00Z">
        <w:r w:rsidR="00FF55F3" w:rsidRPr="00A05B52">
          <w:rPr>
            <w:szCs w:val="22"/>
          </w:rPr>
          <w:t>c</w:t>
        </w:r>
      </w:ins>
      <w:ins w:id="333" w:author="kmr2" w:date="2013-07-02T08:39:00Z">
        <w:r w:rsidRPr="00A05B52">
          <w:rPr>
            <w:szCs w:val="22"/>
          </w:rPr>
          <w:t>ycle</w:t>
        </w:r>
      </w:ins>
      <w:r w:rsidRPr="00A05B52">
        <w:rPr>
          <w:szCs w:val="22"/>
        </w:rPr>
        <w:t xml:space="preserve"> </w:t>
      </w:r>
      <w:ins w:id="334" w:author="Merzke, Daniel" w:date="2017-04-03T10:31:00Z">
        <w:r w:rsidR="00FF55F3" w:rsidRPr="00A05B52">
          <w:rPr>
            <w:szCs w:val="22"/>
          </w:rPr>
          <w:t>r</w:t>
        </w:r>
      </w:ins>
      <w:r w:rsidRPr="00A05B52">
        <w:rPr>
          <w:szCs w:val="22"/>
        </w:rPr>
        <w:t>eview utilizing the most recent quarterly PIs and inspection findings compiled over the previous 12 months.  This review incorporate</w:t>
      </w:r>
      <w:ins w:id="335" w:author="Merzke, Daniel" w:date="2017-03-13T09:41:00Z">
        <w:r w:rsidRPr="00A05B52">
          <w:rPr>
            <w:szCs w:val="22"/>
          </w:rPr>
          <w:t>d</w:t>
        </w:r>
      </w:ins>
      <w:r w:rsidRPr="00A05B52">
        <w:rPr>
          <w:szCs w:val="22"/>
        </w:rPr>
        <w:t xml:space="preserve"> activities from the quarterly review after the conclusion of the second quarter of the annual assessment cycle.  This review consider</w:t>
      </w:r>
      <w:ins w:id="336" w:author="Merzke, Daniel" w:date="2017-03-13T09:41:00Z">
        <w:r w:rsidRPr="00A05B52">
          <w:rPr>
            <w:szCs w:val="22"/>
          </w:rPr>
          <w:t>ed</w:t>
        </w:r>
      </w:ins>
      <w:r w:rsidRPr="00A05B52">
        <w:rPr>
          <w:szCs w:val="22"/>
        </w:rPr>
        <w:t xml:space="preserve"> the conclusions of any independent assessments of licensee performance such as the Institute of Nuclear Power Operations (INPO) and the International Atomic Energy Agency (IAEA) Operational Safety Review Team (OSART) inspections. The purpose of considering independent assessments </w:t>
      </w:r>
      <w:ins w:id="337" w:author="Merzke, Daniel" w:date="2017-03-13T09:41:00Z">
        <w:r w:rsidR="006B4414" w:rsidRPr="00A05B52">
          <w:rPr>
            <w:szCs w:val="22"/>
          </w:rPr>
          <w:t>was</w:t>
        </w:r>
      </w:ins>
      <w:r w:rsidRPr="00A05B52">
        <w:rPr>
          <w:szCs w:val="22"/>
        </w:rPr>
        <w:t xml:space="preserve"> to provide a means of self-assessing the NRC inspection and assessment </w:t>
      </w:r>
      <w:ins w:id="338" w:author="Merzke, Daniel" w:date="2017-03-30T10:40:00Z">
        <w:r w:rsidR="0014116F" w:rsidRPr="00A05B52">
          <w:rPr>
            <w:szCs w:val="22"/>
          </w:rPr>
          <w:t>process.</w:t>
        </w:r>
      </w:ins>
      <w:r w:rsidRPr="00A05B52">
        <w:rPr>
          <w:szCs w:val="22"/>
        </w:rPr>
        <w:t xml:space="preserve">  This revision to IMC 0305 was incorporated as a result of a Davis-</w:t>
      </w:r>
      <w:proofErr w:type="spellStart"/>
      <w:r w:rsidRPr="00A05B52">
        <w:rPr>
          <w:szCs w:val="22"/>
        </w:rPr>
        <w:t>Besse</w:t>
      </w:r>
      <w:proofErr w:type="spellEnd"/>
      <w:r w:rsidRPr="00A05B52">
        <w:rPr>
          <w:szCs w:val="22"/>
        </w:rPr>
        <w:t xml:space="preserve"> Lessons Learned Task Force recommendation to consider independent assessments of licensee performance. </w:t>
      </w:r>
      <w:r w:rsidR="00C25A62" w:rsidRPr="00A05B52">
        <w:rPr>
          <w:szCs w:val="22"/>
        </w:rPr>
        <w:t xml:space="preserve"> </w:t>
      </w:r>
      <w:r w:rsidRPr="00A05B52">
        <w:rPr>
          <w:szCs w:val="22"/>
        </w:rPr>
        <w:t>Additional activities include</w:t>
      </w:r>
      <w:ins w:id="339" w:author="Merzke, Daniel" w:date="2017-03-13T09:41:00Z">
        <w:r w:rsidR="006B4414" w:rsidRPr="00A05B52">
          <w:rPr>
            <w:szCs w:val="22"/>
          </w:rPr>
          <w:t>d</w:t>
        </w:r>
      </w:ins>
      <w:r w:rsidRPr="00A05B52">
        <w:rPr>
          <w:szCs w:val="22"/>
        </w:rPr>
        <w:t xml:space="preserve"> planning inspection activities for the next 18 months as well as discussing any insights into potential cross</w:t>
      </w:r>
      <w:r w:rsidRPr="00A05B52">
        <w:rPr>
          <w:szCs w:val="22"/>
        </w:rPr>
        <w:noBreakHyphen/>
        <w:t>cutting issues (problem identification and resolution, human performance, and safety</w:t>
      </w:r>
      <w:r w:rsidRPr="00A05B52">
        <w:rPr>
          <w:szCs w:val="22"/>
        </w:rPr>
        <w:noBreakHyphen/>
        <w:t xml:space="preserve">conscious work environment).  The Action Matrix </w:t>
      </w:r>
      <w:ins w:id="340" w:author="Merzke, Daniel" w:date="2017-03-13T09:42:00Z">
        <w:r w:rsidR="006B4414" w:rsidRPr="00A05B52">
          <w:rPr>
            <w:szCs w:val="22"/>
          </w:rPr>
          <w:t>was</w:t>
        </w:r>
      </w:ins>
      <w:r w:rsidRPr="00A05B52">
        <w:rPr>
          <w:szCs w:val="22"/>
        </w:rPr>
        <w:t xml:space="preserve"> used to determine the scope of agency actions in response to the assessment inputs.  Each plant receive</w:t>
      </w:r>
      <w:ins w:id="341" w:author="Merzke, Daniel" w:date="2017-03-13T09:43:00Z">
        <w:r w:rsidR="006B4414" w:rsidRPr="00A05B52">
          <w:rPr>
            <w:szCs w:val="22"/>
          </w:rPr>
          <w:t>d</w:t>
        </w:r>
      </w:ins>
      <w:r w:rsidRPr="00A05B52">
        <w:rPr>
          <w:szCs w:val="22"/>
        </w:rPr>
        <w:t xml:space="preserve"> a </w:t>
      </w:r>
      <w:ins w:id="342" w:author="Merzke, Daniel" w:date="2017-04-03T10:32:00Z">
        <w:r w:rsidR="00A64E4B" w:rsidRPr="00A05B52">
          <w:rPr>
            <w:szCs w:val="22"/>
          </w:rPr>
          <w:t>m</w:t>
        </w:r>
      </w:ins>
      <w:r w:rsidRPr="00A05B52">
        <w:rPr>
          <w:szCs w:val="22"/>
        </w:rPr>
        <w:t>id</w:t>
      </w:r>
      <w:ins w:id="343" w:author="kmr2" w:date="2013-07-02T08:39:00Z">
        <w:r w:rsidRPr="00A05B52">
          <w:rPr>
            <w:szCs w:val="22"/>
          </w:rPr>
          <w:t>-cycle</w:t>
        </w:r>
      </w:ins>
      <w:r w:rsidRPr="00A05B52">
        <w:rPr>
          <w:szCs w:val="22"/>
        </w:rPr>
        <w:t xml:space="preserve"> assessment letter which communicate</w:t>
      </w:r>
      <w:ins w:id="344" w:author="Merzke, Daniel" w:date="2017-03-13T09:43:00Z">
        <w:r w:rsidR="006B4414" w:rsidRPr="00A05B52">
          <w:rPr>
            <w:szCs w:val="22"/>
          </w:rPr>
          <w:t>d</w:t>
        </w:r>
      </w:ins>
      <w:r w:rsidRPr="00A05B52">
        <w:rPr>
          <w:szCs w:val="22"/>
        </w:rPr>
        <w:t xml:space="preserve"> the results of the </w:t>
      </w:r>
      <w:ins w:id="345" w:author="Merzke, Daniel" w:date="2017-04-03T10:31:00Z">
        <w:r w:rsidR="00A64E4B" w:rsidRPr="00A05B52">
          <w:rPr>
            <w:szCs w:val="22"/>
          </w:rPr>
          <w:t>m</w:t>
        </w:r>
      </w:ins>
      <w:r w:rsidRPr="00A05B52">
        <w:rPr>
          <w:szCs w:val="22"/>
        </w:rPr>
        <w:t>id</w:t>
      </w:r>
      <w:ins w:id="346" w:author="kmr2" w:date="2013-07-02T08:39:00Z">
        <w:r w:rsidRPr="00A05B52">
          <w:rPr>
            <w:szCs w:val="22"/>
          </w:rPr>
          <w:t>-cycle</w:t>
        </w:r>
      </w:ins>
      <w:r w:rsidRPr="00A05B52">
        <w:rPr>
          <w:szCs w:val="22"/>
        </w:rPr>
        <w:t xml:space="preserve"> review of licensee performance and provide</w:t>
      </w:r>
      <w:ins w:id="347" w:author="Merzke, Daniel" w:date="2017-03-13T09:43:00Z">
        <w:r w:rsidR="006B4414" w:rsidRPr="00A05B52">
          <w:rPr>
            <w:szCs w:val="22"/>
          </w:rPr>
          <w:t>d</w:t>
        </w:r>
      </w:ins>
      <w:r w:rsidRPr="00A05B52">
        <w:rPr>
          <w:szCs w:val="22"/>
        </w:rPr>
        <w:t xml:space="preserve"> an updated inspection plan.</w:t>
      </w:r>
    </w:p>
    <w:p w14:paraId="7BF8297D" w14:textId="77777777" w:rsidR="004418BC" w:rsidRPr="00A05B52" w:rsidRDefault="004418BC" w:rsidP="007F4DC9">
      <w:pPr>
        <w:widowControl/>
        <w:rPr>
          <w:szCs w:val="22"/>
        </w:rPr>
      </w:pPr>
    </w:p>
    <w:p w14:paraId="223016B0" w14:textId="77777777" w:rsidR="007F4DC9" w:rsidRDefault="00A64E4B" w:rsidP="007F4DC9">
      <w:pPr>
        <w:widowControl/>
        <w:rPr>
          <w:szCs w:val="22"/>
        </w:rPr>
        <w:sectPr w:rsidR="007F4DC9" w:rsidSect="007F4DC9">
          <w:footerReference w:type="default" r:id="rId14"/>
          <w:pgSz w:w="12240" w:h="15840" w:code="1"/>
          <w:pgMar w:top="1440" w:right="1440" w:bottom="1440" w:left="1440" w:header="720" w:footer="720" w:gutter="0"/>
          <w:cols w:space="720"/>
          <w:noEndnote/>
          <w:docGrid w:linePitch="326"/>
        </w:sectPr>
      </w:pPr>
      <w:ins w:id="348" w:author="Merzke, Daniel" w:date="2016-07-06T07:50:00Z">
        <w:r w:rsidRPr="00A05B52">
          <w:rPr>
            <w:szCs w:val="22"/>
          </w:rPr>
          <w:t>The mid-c</w:t>
        </w:r>
        <w:r w:rsidR="00D73CB0" w:rsidRPr="00A05B52">
          <w:rPr>
            <w:szCs w:val="22"/>
          </w:rPr>
          <w:t>ycle review was originally</w:t>
        </w:r>
      </w:ins>
      <w:ins w:id="349" w:author="Merzke, Daniel" w:date="2016-07-06T07:51:00Z">
        <w:r w:rsidR="00D73CB0" w:rsidRPr="00A05B52">
          <w:rPr>
            <w:szCs w:val="22"/>
          </w:rPr>
          <w:t xml:space="preserve"> a</w:t>
        </w:r>
      </w:ins>
      <w:ins w:id="350" w:author="Merzke, Daniel" w:date="2016-07-06T07:50:00Z">
        <w:r w:rsidR="00D73CB0" w:rsidRPr="00A05B52">
          <w:rPr>
            <w:szCs w:val="22"/>
          </w:rPr>
          <w:t xml:space="preserve"> more formal </w:t>
        </w:r>
      </w:ins>
      <w:ins w:id="351" w:author="Merzke, Daniel" w:date="2016-07-06T07:51:00Z">
        <w:r w:rsidR="00D73CB0" w:rsidRPr="00A05B52">
          <w:rPr>
            <w:szCs w:val="22"/>
          </w:rPr>
          <w:t xml:space="preserve">assessment meeting, </w:t>
        </w:r>
      </w:ins>
      <w:ins w:id="352" w:author="Merzke, Daniel" w:date="2016-07-06T07:50:00Z">
        <w:r w:rsidR="00D73CB0" w:rsidRPr="00A05B52">
          <w:rPr>
            <w:szCs w:val="22"/>
          </w:rPr>
          <w:t xml:space="preserve">and was focused on </w:t>
        </w:r>
      </w:ins>
      <w:ins w:id="353" w:author="Merzke, Daniel" w:date="2016-07-06T08:25:00Z">
        <w:r w:rsidR="008271D8" w:rsidRPr="00A05B52">
          <w:rPr>
            <w:szCs w:val="22"/>
          </w:rPr>
          <w:t>detecting trends and planning future inspections</w:t>
        </w:r>
      </w:ins>
      <w:ins w:id="354" w:author="Merzke, Daniel" w:date="2016-07-06T07:50:00Z">
        <w:r w:rsidR="00D73CB0" w:rsidRPr="00A05B52">
          <w:rPr>
            <w:szCs w:val="22"/>
          </w:rPr>
          <w:t xml:space="preserve">. </w:t>
        </w:r>
      </w:ins>
      <w:ins w:id="355" w:author="Merzke, Daniel" w:date="2016-07-06T08:26:00Z">
        <w:r w:rsidR="008271D8" w:rsidRPr="00A05B52">
          <w:rPr>
            <w:szCs w:val="22"/>
          </w:rPr>
          <w:t>The desired outcome</w:t>
        </w:r>
      </w:ins>
      <w:ins w:id="356" w:author="Merzke, Daniel" w:date="2016-07-06T07:52:00Z">
        <w:r w:rsidR="00D73CB0" w:rsidRPr="00A05B52">
          <w:rPr>
            <w:szCs w:val="22"/>
          </w:rPr>
          <w:t xml:space="preserve"> of t</w:t>
        </w:r>
      </w:ins>
      <w:ins w:id="357" w:author="Merzke, Daniel" w:date="2016-07-06T07:50:00Z">
        <w:r w:rsidR="00D73CB0" w:rsidRPr="00A05B52">
          <w:rPr>
            <w:szCs w:val="22"/>
          </w:rPr>
          <w:t>he</w:t>
        </w:r>
      </w:ins>
      <w:ins w:id="358" w:author="Merzke, Daniel" w:date="2016-07-06T07:51:00Z">
        <w:r w:rsidR="00D73CB0" w:rsidRPr="00A05B52">
          <w:rPr>
            <w:szCs w:val="22"/>
          </w:rPr>
          <w:t xml:space="preserve"> </w:t>
        </w:r>
      </w:ins>
      <w:ins w:id="359" w:author="Merzke, Daniel" w:date="2016-07-06T07:50:00Z">
        <w:r w:rsidRPr="00A05B52">
          <w:rPr>
            <w:szCs w:val="22"/>
          </w:rPr>
          <w:t>mid-c</w:t>
        </w:r>
        <w:r w:rsidR="00D73CB0" w:rsidRPr="00A05B52">
          <w:rPr>
            <w:szCs w:val="22"/>
          </w:rPr>
          <w:t xml:space="preserve">ycle review </w:t>
        </w:r>
      </w:ins>
      <w:ins w:id="360" w:author="Merzke, Daniel" w:date="2016-07-06T07:52:00Z">
        <w:r w:rsidR="00A3111F" w:rsidRPr="00A05B52">
          <w:rPr>
            <w:szCs w:val="22"/>
          </w:rPr>
          <w:t xml:space="preserve">was </w:t>
        </w:r>
        <w:r w:rsidR="00D73CB0" w:rsidRPr="00A05B52">
          <w:rPr>
            <w:szCs w:val="22"/>
          </w:rPr>
          <w:t xml:space="preserve">to </w:t>
        </w:r>
      </w:ins>
      <w:ins w:id="361" w:author="Merzke, Daniel" w:date="2016-07-06T07:50:00Z">
        <w:r w:rsidR="00D73CB0" w:rsidRPr="00A05B52">
          <w:rPr>
            <w:szCs w:val="22"/>
          </w:rPr>
          <w:t xml:space="preserve">generate an inspection planning letter. </w:t>
        </w:r>
      </w:ins>
      <w:ins w:id="362" w:author="Merzke, Daniel" w:date="2016-07-06T08:26:00Z">
        <w:r w:rsidR="008271D8" w:rsidRPr="00A05B52">
          <w:rPr>
            <w:szCs w:val="22"/>
          </w:rPr>
          <w:t xml:space="preserve"> </w:t>
        </w:r>
      </w:ins>
      <w:ins w:id="363" w:author="Merzke, Daniel" w:date="2017-03-13T09:55:00Z">
        <w:r w:rsidR="00A3111F" w:rsidRPr="00A05B52">
          <w:rPr>
            <w:szCs w:val="22"/>
          </w:rPr>
          <w:t>T</w:t>
        </w:r>
      </w:ins>
      <w:ins w:id="364" w:author="Merzke, Daniel" w:date="2016-04-19T09:07:00Z">
        <w:r w:rsidRPr="00A05B52">
          <w:rPr>
            <w:szCs w:val="22"/>
          </w:rPr>
          <w:t xml:space="preserve">he </w:t>
        </w:r>
        <w:r w:rsidRPr="00A05B52">
          <w:rPr>
            <w:szCs w:val="22"/>
          </w:rPr>
          <w:lastRenderedPageBreak/>
          <w:t>mid-c</w:t>
        </w:r>
        <w:r w:rsidR="00FD0917" w:rsidRPr="00A05B52">
          <w:rPr>
            <w:szCs w:val="22"/>
          </w:rPr>
          <w:t xml:space="preserve">ycle review meeting </w:t>
        </w:r>
      </w:ins>
      <w:ins w:id="365" w:author="Merzke, Daniel" w:date="2016-07-06T07:52:00Z">
        <w:r w:rsidR="00C50DB6" w:rsidRPr="00A05B52">
          <w:rPr>
            <w:szCs w:val="22"/>
          </w:rPr>
          <w:t>was</w:t>
        </w:r>
      </w:ins>
      <w:ins w:id="366" w:author="Merzke, Daniel" w:date="2016-04-19T09:07:00Z">
        <w:r w:rsidR="00FD0917" w:rsidRPr="00A05B52">
          <w:rPr>
            <w:szCs w:val="22"/>
          </w:rPr>
          <w:t xml:space="preserve"> discontinued </w:t>
        </w:r>
      </w:ins>
    </w:p>
    <w:p w14:paraId="7A5CAA93" w14:textId="32452884" w:rsidR="003A34DE" w:rsidRPr="00A05B52" w:rsidRDefault="00FD0917" w:rsidP="007F4DC9">
      <w:pPr>
        <w:widowControl/>
        <w:rPr>
          <w:szCs w:val="22"/>
        </w:rPr>
      </w:pPr>
      <w:proofErr w:type="gramStart"/>
      <w:ins w:id="367" w:author="Merzke, Daniel" w:date="2016-04-19T09:07:00Z">
        <w:r w:rsidRPr="00A05B52">
          <w:rPr>
            <w:szCs w:val="22"/>
          </w:rPr>
          <w:t>based</w:t>
        </w:r>
        <w:proofErr w:type="gramEnd"/>
        <w:r w:rsidRPr="00A05B52">
          <w:rPr>
            <w:szCs w:val="22"/>
          </w:rPr>
          <w:t xml:space="preserve"> on Commission direction </w:t>
        </w:r>
        <w:r w:rsidR="002015D9" w:rsidRPr="00A05B52">
          <w:rPr>
            <w:szCs w:val="22"/>
          </w:rPr>
          <w:t xml:space="preserve">in </w:t>
        </w:r>
      </w:ins>
      <w:ins w:id="368" w:author="Merzke, Daniel" w:date="2017-03-27T07:54:00Z">
        <w:r w:rsidR="002015D9" w:rsidRPr="00A05B52">
          <w:rPr>
            <w:szCs w:val="22"/>
          </w:rPr>
          <w:t xml:space="preserve">the </w:t>
        </w:r>
      </w:ins>
      <w:ins w:id="369" w:author="Merzke, Daniel" w:date="2016-04-19T09:07:00Z">
        <w:r w:rsidR="002015D9" w:rsidRPr="00A05B52">
          <w:rPr>
            <w:szCs w:val="22"/>
          </w:rPr>
          <w:t>SRM</w:t>
        </w:r>
        <w:r w:rsidRPr="00A05B52">
          <w:rPr>
            <w:szCs w:val="22"/>
          </w:rPr>
          <w:t xml:space="preserve"> to SECY-</w:t>
        </w:r>
      </w:ins>
      <w:ins w:id="370" w:author="Merzke, Daniel" w:date="2016-04-19T09:08:00Z">
        <w:r w:rsidR="00480EBF" w:rsidRPr="00A05B52">
          <w:rPr>
            <w:szCs w:val="22"/>
          </w:rPr>
          <w:t>16-0009</w:t>
        </w:r>
      </w:ins>
      <w:ins w:id="371" w:author="Merzke, Daniel" w:date="2016-04-19T09:09:00Z">
        <w:r w:rsidRPr="00A05B52">
          <w:rPr>
            <w:szCs w:val="22"/>
          </w:rPr>
          <w:t xml:space="preserve">.  </w:t>
        </w:r>
      </w:ins>
      <w:ins w:id="372" w:author="Merzke, Daniel" w:date="2016-04-19T09:10:00Z">
        <w:r w:rsidRPr="00A05B52">
          <w:rPr>
            <w:szCs w:val="22"/>
          </w:rPr>
          <w:t>The former mid-cycle assessment meeting is now a quarterly review</w:t>
        </w:r>
      </w:ins>
      <w:ins w:id="373" w:author="Merzke, Daniel" w:date="2016-04-19T09:12:00Z">
        <w:r w:rsidR="008E7BC8" w:rsidRPr="00A05B52">
          <w:rPr>
            <w:szCs w:val="22"/>
          </w:rPr>
          <w:t xml:space="preserve"> </w:t>
        </w:r>
      </w:ins>
      <w:ins w:id="374" w:author="Merzke, Daniel" w:date="2016-07-06T07:16:00Z">
        <w:r w:rsidR="00AC15A3" w:rsidRPr="00A05B52">
          <w:rPr>
            <w:szCs w:val="22"/>
          </w:rPr>
          <w:t xml:space="preserve">conducted </w:t>
        </w:r>
      </w:ins>
      <w:ins w:id="375" w:author="Merzke, Daniel" w:date="2016-04-19T09:12:00Z">
        <w:r w:rsidR="008E7BC8" w:rsidRPr="00A05B52">
          <w:rPr>
            <w:szCs w:val="22"/>
          </w:rPr>
          <w:t>after the conclusion of the second quarter of the annual assessment cycle</w:t>
        </w:r>
      </w:ins>
      <w:ins w:id="376" w:author="Merzke, Daniel" w:date="2016-04-19T09:10:00Z">
        <w:r w:rsidRPr="00A05B52">
          <w:rPr>
            <w:szCs w:val="22"/>
          </w:rPr>
          <w:t>.</w:t>
        </w:r>
      </w:ins>
      <w:r w:rsidR="003A34DE" w:rsidRPr="00A05B52">
        <w:rPr>
          <w:szCs w:val="22"/>
        </w:rPr>
        <w:t xml:space="preserve">  </w:t>
      </w:r>
      <w:ins w:id="377" w:author="Merzke, Daniel" w:date="2016-09-12T08:13:00Z">
        <w:r w:rsidR="00F728BF" w:rsidRPr="00A05B52">
          <w:rPr>
            <w:szCs w:val="22"/>
          </w:rPr>
          <w:t>In addition to th</w:t>
        </w:r>
      </w:ins>
      <w:ins w:id="378" w:author="Merzke, Daniel" w:date="2016-09-12T08:14:00Z">
        <w:r w:rsidR="00F728BF" w:rsidRPr="00A05B52">
          <w:rPr>
            <w:szCs w:val="22"/>
          </w:rPr>
          <w:t>e</w:t>
        </w:r>
      </w:ins>
      <w:ins w:id="379" w:author="Merzke, Daniel" w:date="2016-09-12T08:13:00Z">
        <w:r w:rsidR="00F728BF" w:rsidRPr="00A05B52">
          <w:rPr>
            <w:szCs w:val="22"/>
          </w:rPr>
          <w:t xml:space="preserve"> normal quarterly review, the Region shall </w:t>
        </w:r>
      </w:ins>
      <w:ins w:id="380" w:author="Merzke, Daniel" w:date="2016-09-12T08:14:00Z">
        <w:r w:rsidR="00F728BF" w:rsidRPr="00A05B52">
          <w:rPr>
            <w:szCs w:val="22"/>
          </w:rPr>
          <w:t xml:space="preserve">also </w:t>
        </w:r>
      </w:ins>
      <w:ins w:id="381" w:author="Merzke, Daniel" w:date="2016-09-12T08:13:00Z">
        <w:r w:rsidR="00F728BF" w:rsidRPr="00A05B52">
          <w:rPr>
            <w:szCs w:val="22"/>
          </w:rPr>
          <w:t>review the PIM to determine if the licensee has met the criteria for a cross-cutting theme or a cross-cutting issue (CCI)</w:t>
        </w:r>
      </w:ins>
      <w:ins w:id="382" w:author="Merzke, Daniel" w:date="2017-03-30T10:41:00Z">
        <w:r w:rsidR="001C5334" w:rsidRPr="00A05B52">
          <w:rPr>
            <w:szCs w:val="22"/>
          </w:rPr>
          <w:t xml:space="preserve"> in order to ensure timely identification of declining performance in the cross-cutting areas</w:t>
        </w:r>
      </w:ins>
      <w:ins w:id="383" w:author="Merzke, Daniel" w:date="2016-09-12T08:13:00Z">
        <w:r w:rsidR="00F728BF" w:rsidRPr="00A05B52">
          <w:rPr>
            <w:szCs w:val="22"/>
          </w:rPr>
          <w:t>.</w:t>
        </w:r>
      </w:ins>
    </w:p>
    <w:p w14:paraId="5008C782"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5338C4DA" w14:textId="011949BA" w:rsidR="00173823" w:rsidRDefault="003E6360"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384" w:author="Merzke, Daniel" w:date="2016-07-06T07:20:00Z">
        <w:r w:rsidRPr="00A05B52">
          <w:rPr>
            <w:szCs w:val="22"/>
          </w:rPr>
          <w:t>If applicable, a</w:t>
        </w:r>
      </w:ins>
      <w:ins w:id="385" w:author="Merzke, Daniel" w:date="2016-07-06T07:17:00Z">
        <w:r w:rsidR="00DE4C4A" w:rsidRPr="00A05B52">
          <w:rPr>
            <w:szCs w:val="22"/>
          </w:rPr>
          <w:t xml:space="preserve">n assessment follow-up letter </w:t>
        </w:r>
      </w:ins>
      <w:ins w:id="386" w:author="Merzke, Daniel" w:date="2016-07-06T07:20:00Z">
        <w:r w:rsidRPr="00A05B52">
          <w:rPr>
            <w:szCs w:val="22"/>
          </w:rPr>
          <w:t>should</w:t>
        </w:r>
      </w:ins>
      <w:ins w:id="387" w:author="Merzke, Daniel" w:date="2016-07-06T07:17:00Z">
        <w:r w:rsidR="00DE4C4A" w:rsidRPr="00A05B52">
          <w:rPr>
            <w:szCs w:val="22"/>
          </w:rPr>
          <w:t xml:space="preserve"> be issued within the</w:t>
        </w:r>
      </w:ins>
      <w:ins w:id="388" w:author="Merzke, Daniel" w:date="2016-07-06T07:18:00Z">
        <w:r w:rsidR="00DE4C4A" w:rsidRPr="00A05B52">
          <w:rPr>
            <w:szCs w:val="22"/>
          </w:rPr>
          <w:t xml:space="preserve"> timeframe established in IMC 0305 </w:t>
        </w:r>
      </w:ins>
      <w:ins w:id="389" w:author="kmr2" w:date="2013-07-18T11:27:00Z">
        <w:r w:rsidR="00463616" w:rsidRPr="00A05B52">
          <w:rPr>
            <w:szCs w:val="22"/>
          </w:rPr>
          <w:t>following</w:t>
        </w:r>
      </w:ins>
      <w:r w:rsidR="003A34DE" w:rsidRPr="00A05B52">
        <w:rPr>
          <w:szCs w:val="22"/>
        </w:rPr>
        <w:t xml:space="preserve"> the completion of the </w:t>
      </w:r>
      <w:ins w:id="390" w:author="Merzke, Daniel" w:date="2016-09-12T08:15:00Z">
        <w:r w:rsidR="00F728BF" w:rsidRPr="00A05B52">
          <w:rPr>
            <w:szCs w:val="22"/>
          </w:rPr>
          <w:t>quarterly</w:t>
        </w:r>
      </w:ins>
      <w:r w:rsidR="003A34DE" w:rsidRPr="00A05B52">
        <w:rPr>
          <w:szCs w:val="22"/>
        </w:rPr>
        <w:t xml:space="preserve"> </w:t>
      </w:r>
      <w:ins w:id="391" w:author="Merzke, Daniel" w:date="2015-04-09T14:03:00Z">
        <w:r w:rsidR="00C67813" w:rsidRPr="00A05B52">
          <w:rPr>
            <w:szCs w:val="22"/>
          </w:rPr>
          <w:t>r</w:t>
        </w:r>
      </w:ins>
      <w:r w:rsidR="003A34DE" w:rsidRPr="00A05B52">
        <w:rPr>
          <w:szCs w:val="22"/>
        </w:rPr>
        <w:t xml:space="preserve">eview to ensure that any Agency actions to be taken in response to inputs that have crossed thresholds are communicated to the licensee and public in a timely manner.  </w:t>
      </w:r>
      <w:ins w:id="392" w:author="Merzke, Daniel" w:date="2016-09-12T08:16:00Z">
        <w:r w:rsidR="00F728BF" w:rsidRPr="00A05B52">
          <w:rPr>
            <w:szCs w:val="22"/>
          </w:rPr>
          <w:t>If a licensee meets the criteria for a cross-cutting theme or CCI, the Region shall document it in the assessment follow-up letter, if applicable, or in the cover letter to the second quarter integrated inspection report.</w:t>
        </w:r>
        <w:r w:rsidR="001F48A2" w:rsidRPr="00A05B52">
          <w:rPr>
            <w:szCs w:val="22"/>
          </w:rPr>
          <w:t xml:space="preserve">  In addition, the Region shall</w:t>
        </w:r>
        <w:r w:rsidR="00F728BF" w:rsidRPr="00A05B52">
          <w:rPr>
            <w:szCs w:val="22"/>
          </w:rPr>
          <w:t xml:space="preserve"> also send to licensees an updated </w:t>
        </w:r>
      </w:ins>
      <w:ins w:id="393" w:author="Merzke, Daniel" w:date="2016-09-12T08:17:00Z">
        <w:r w:rsidR="00F728BF" w:rsidRPr="00A05B52">
          <w:rPr>
            <w:szCs w:val="22"/>
          </w:rPr>
          <w:t>inspection</w:t>
        </w:r>
      </w:ins>
      <w:ins w:id="394" w:author="Merzke, Daniel" w:date="2016-09-12T08:16:00Z">
        <w:r w:rsidR="00F728BF" w:rsidRPr="00A05B52">
          <w:rPr>
            <w:szCs w:val="22"/>
          </w:rPr>
          <w:t xml:space="preserve"> </w:t>
        </w:r>
      </w:ins>
      <w:ins w:id="395" w:author="Merzke, Daniel" w:date="2016-09-12T08:17:00Z">
        <w:r w:rsidR="00F728BF" w:rsidRPr="00A05B52">
          <w:rPr>
            <w:szCs w:val="22"/>
          </w:rPr>
          <w:t xml:space="preserve">plan </w:t>
        </w:r>
      </w:ins>
      <w:ins w:id="396" w:author="Merzke, Daniel" w:date="2017-03-13T09:59:00Z">
        <w:r w:rsidR="009E51FD" w:rsidRPr="00A05B52">
          <w:rPr>
            <w:szCs w:val="22"/>
          </w:rPr>
          <w:t>in a separate correspondence</w:t>
        </w:r>
      </w:ins>
      <w:ins w:id="397" w:author="Merzke, Daniel" w:date="2016-09-12T08:18:00Z">
        <w:r w:rsidR="00F728BF" w:rsidRPr="00A05B52">
          <w:rPr>
            <w:szCs w:val="22"/>
          </w:rPr>
          <w:t>.</w:t>
        </w:r>
      </w:ins>
    </w:p>
    <w:p w14:paraId="29E32366"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43E4C745" w14:textId="2ABBA0F1" w:rsidR="003A34DE" w:rsidRPr="00A05B52" w:rsidRDefault="009A09DA" w:rsidP="007F4DC9">
      <w:pPr>
        <w:pStyle w:val="Heading2"/>
        <w:tabs>
          <w:tab w:val="left" w:pos="810"/>
        </w:tabs>
        <w:spacing w:before="0"/>
        <w:rPr>
          <w:rFonts w:cs="Arial"/>
          <w:szCs w:val="22"/>
        </w:rPr>
      </w:pPr>
      <w:bookmarkStart w:id="398" w:name="_Toc363552307"/>
      <w:ins w:id="399" w:author="kmr2" w:date="2012-08-22T10:50:00Z">
        <w:r w:rsidRPr="00A05B52">
          <w:rPr>
            <w:rFonts w:cs="Arial"/>
            <w:szCs w:val="22"/>
          </w:rPr>
          <w:t>0</w:t>
        </w:r>
      </w:ins>
      <w:r w:rsidR="003A34DE" w:rsidRPr="00A05B52">
        <w:rPr>
          <w:rFonts w:cs="Arial"/>
          <w:szCs w:val="22"/>
        </w:rPr>
        <w:t>2.</w:t>
      </w:r>
      <w:ins w:id="400" w:author="kmr2" w:date="2012-08-22T10:44:00Z">
        <w:r w:rsidR="00173823" w:rsidRPr="00A05B52">
          <w:rPr>
            <w:rFonts w:cs="Arial"/>
            <w:szCs w:val="22"/>
          </w:rPr>
          <w:t>0</w:t>
        </w:r>
      </w:ins>
      <w:ins w:id="401" w:author="Merzke, Daniel" w:date="2015-04-09T14:04:00Z">
        <w:r w:rsidR="003F6B4D" w:rsidRPr="00A05B52">
          <w:rPr>
            <w:rFonts w:cs="Arial"/>
            <w:szCs w:val="22"/>
          </w:rPr>
          <w:t>4</w:t>
        </w:r>
      </w:ins>
      <w:r w:rsidR="003A34DE" w:rsidRPr="00A05B52">
        <w:rPr>
          <w:rFonts w:cs="Arial"/>
          <w:szCs w:val="22"/>
        </w:rPr>
        <w:tab/>
        <w:t>End</w:t>
      </w:r>
      <w:r w:rsidR="003A34DE" w:rsidRPr="00A05B52">
        <w:rPr>
          <w:rFonts w:cs="Arial"/>
          <w:szCs w:val="22"/>
        </w:rPr>
        <w:noBreakHyphen/>
        <w:t>of</w:t>
      </w:r>
      <w:r w:rsidR="003A34DE" w:rsidRPr="00A05B52">
        <w:rPr>
          <w:rFonts w:cs="Arial"/>
          <w:szCs w:val="22"/>
        </w:rPr>
        <w:noBreakHyphen/>
        <w:t>Cycle Review</w:t>
      </w:r>
      <w:bookmarkEnd w:id="398"/>
    </w:p>
    <w:p w14:paraId="3ABD875F"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3FF112B" w14:textId="2C6AFFDC"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Each regional office conducts an </w:t>
      </w:r>
      <w:ins w:id="402" w:author="Merzke, Daniel" w:date="2017-04-10T08:29:00Z">
        <w:r w:rsidR="00EB7B69" w:rsidRPr="00A05B52">
          <w:rPr>
            <w:szCs w:val="22"/>
          </w:rPr>
          <w:t>e</w:t>
        </w:r>
      </w:ins>
      <w:r w:rsidRPr="00A05B52">
        <w:rPr>
          <w:szCs w:val="22"/>
        </w:rPr>
        <w:t>nd</w:t>
      </w:r>
      <w:r w:rsidRPr="00A05B52">
        <w:rPr>
          <w:szCs w:val="22"/>
        </w:rPr>
        <w:noBreakHyphen/>
        <w:t>of</w:t>
      </w:r>
      <w:ins w:id="403" w:author="kmr2" w:date="2013-07-02T08:39:00Z">
        <w:r w:rsidR="001824B3" w:rsidRPr="00A05B52">
          <w:rPr>
            <w:szCs w:val="22"/>
          </w:rPr>
          <w:t>-</w:t>
        </w:r>
      </w:ins>
      <w:ins w:id="404" w:author="Merzke, Daniel" w:date="2016-07-06T07:21:00Z">
        <w:r w:rsidR="00EB7B69" w:rsidRPr="00A05B52">
          <w:rPr>
            <w:szCs w:val="22"/>
          </w:rPr>
          <w:t>c</w:t>
        </w:r>
      </w:ins>
      <w:ins w:id="405" w:author="kmr2" w:date="2013-07-02T08:39:00Z">
        <w:r w:rsidR="001824B3" w:rsidRPr="00A05B52">
          <w:rPr>
            <w:szCs w:val="22"/>
          </w:rPr>
          <w:t>ycle</w:t>
        </w:r>
      </w:ins>
      <w:r w:rsidRPr="00A05B52">
        <w:rPr>
          <w:szCs w:val="22"/>
        </w:rPr>
        <w:t xml:space="preserve"> </w:t>
      </w:r>
      <w:ins w:id="406" w:author="Merzke, Daniel" w:date="2015-04-09T14:05:00Z">
        <w:r w:rsidR="00174072" w:rsidRPr="00A05B52">
          <w:rPr>
            <w:szCs w:val="22"/>
          </w:rPr>
          <w:t>r</w:t>
        </w:r>
      </w:ins>
      <w:r w:rsidRPr="00A05B52">
        <w:rPr>
          <w:szCs w:val="22"/>
        </w:rPr>
        <w:t xml:space="preserve">eview which is a comprehensive assessment of licensee performance using the most recent PIs and inspection findings from the previous calendar year.  </w:t>
      </w:r>
      <w:ins w:id="407" w:author="Merzke, Daniel" w:date="2017-03-17T08:58:00Z">
        <w:r w:rsidR="00EB7B69" w:rsidRPr="00A05B52">
          <w:rPr>
            <w:szCs w:val="22"/>
          </w:rPr>
          <w:t>The purpose of the e</w:t>
        </w:r>
        <w:r w:rsidR="00BB5465" w:rsidRPr="00A05B52">
          <w:rPr>
            <w:szCs w:val="22"/>
          </w:rPr>
          <w:t>nd</w:t>
        </w:r>
        <w:r w:rsidR="00BB5465" w:rsidRPr="00A05B52">
          <w:rPr>
            <w:szCs w:val="22"/>
          </w:rPr>
          <w:noBreakHyphen/>
          <w:t>of-</w:t>
        </w:r>
        <w:r w:rsidR="00EB7B69" w:rsidRPr="00A05B52">
          <w:rPr>
            <w:szCs w:val="22"/>
          </w:rPr>
          <w:t>c</w:t>
        </w:r>
        <w:r w:rsidR="00BB5465" w:rsidRPr="00A05B52">
          <w:rPr>
            <w:szCs w:val="22"/>
          </w:rPr>
          <w:t xml:space="preserve">ycle review is to perform an annual overall review and assessment of the performance of </w:t>
        </w:r>
      </w:ins>
      <w:ins w:id="408" w:author="Merzke, Daniel" w:date="2017-04-10T08:29:00Z">
        <w:r w:rsidR="00EB7B69" w:rsidRPr="00A05B52">
          <w:rPr>
            <w:szCs w:val="22"/>
          </w:rPr>
          <w:t>each</w:t>
        </w:r>
      </w:ins>
      <w:ins w:id="409" w:author="Merzke, Daniel" w:date="2017-03-17T08:58:00Z">
        <w:r w:rsidR="00EB7B69" w:rsidRPr="00A05B52">
          <w:rPr>
            <w:szCs w:val="22"/>
          </w:rPr>
          <w:t xml:space="preserve"> plant</w:t>
        </w:r>
        <w:r w:rsidR="00BB5465" w:rsidRPr="00A05B52">
          <w:rPr>
            <w:szCs w:val="22"/>
          </w:rPr>
          <w:t>,</w:t>
        </w:r>
      </w:ins>
      <w:ins w:id="410" w:author="Merzke, Daniel" w:date="2017-04-10T08:30:00Z">
        <w:r w:rsidR="00AA209D" w:rsidRPr="00A05B52">
          <w:rPr>
            <w:szCs w:val="22"/>
          </w:rPr>
          <w:t xml:space="preserve"> discuss</w:t>
        </w:r>
        <w:r w:rsidR="00AA209D" w:rsidRPr="00A05B52">
          <w:rPr>
            <w:b/>
            <w:i/>
            <w:szCs w:val="22"/>
          </w:rPr>
          <w:t xml:space="preserve"> </w:t>
        </w:r>
        <w:r w:rsidR="00AA209D" w:rsidRPr="00A05B52">
          <w:rPr>
            <w:szCs w:val="22"/>
          </w:rPr>
          <w:t>the effectiveness of licensee corrective actions to address identified performance deficiencies, and</w:t>
        </w:r>
      </w:ins>
      <w:ins w:id="411" w:author="Merzke, Daniel" w:date="2017-03-17T08:58:00Z">
        <w:r w:rsidR="00BB5465" w:rsidRPr="00A05B52">
          <w:rPr>
            <w:szCs w:val="22"/>
          </w:rPr>
          <w:t xml:space="preserve"> determine Agency actions to be taken in res</w:t>
        </w:r>
        <w:r w:rsidR="00AA209D" w:rsidRPr="00A05B52">
          <w:rPr>
            <w:szCs w:val="22"/>
          </w:rPr>
          <w:t>ponse to crossed thresholds</w:t>
        </w:r>
      </w:ins>
      <w:r w:rsidRPr="00A05B52">
        <w:rPr>
          <w:szCs w:val="22"/>
        </w:rPr>
        <w:t xml:space="preserve">.  </w:t>
      </w:r>
      <w:ins w:id="412" w:author="Merzke, Daniel" w:date="2017-04-10T08:31:00Z">
        <w:r w:rsidR="00B5412D" w:rsidRPr="00A05B52">
          <w:rPr>
            <w:szCs w:val="22"/>
          </w:rPr>
          <w:t>Additionally, in order</w:t>
        </w:r>
      </w:ins>
      <w:ins w:id="413" w:author="Merzke, Daniel" w:date="2017-03-17T09:07:00Z">
        <w:r w:rsidR="0026462A" w:rsidRPr="00A05B52">
          <w:rPr>
            <w:szCs w:val="22"/>
          </w:rPr>
          <w:t xml:space="preserve"> to provide a means of self-assessing the NRC inspection and assessment process</w:t>
        </w:r>
      </w:ins>
      <w:ins w:id="414" w:author="Merzke, Daniel" w:date="2017-04-10T08:31:00Z">
        <w:r w:rsidR="00B5412D" w:rsidRPr="00A05B52">
          <w:rPr>
            <w:szCs w:val="22"/>
          </w:rPr>
          <w:t>, the end-of-cycle review considers independent assessments of licensee performance, such as the Institute of Nuclear Power Operations (INPO) and the International Atomic Energy Agency (IAEA) Operational Safety Review Team (OSART)</w:t>
        </w:r>
      </w:ins>
      <w:ins w:id="415" w:author="Merzke, Daniel" w:date="2017-03-17T09:07:00Z">
        <w:r w:rsidR="0026462A" w:rsidRPr="00A05B52">
          <w:rPr>
            <w:szCs w:val="22"/>
          </w:rPr>
          <w:t>.</w:t>
        </w:r>
      </w:ins>
      <w:ins w:id="416" w:author="Merzke, Daniel" w:date="2017-04-10T08:34:00Z">
        <w:r w:rsidR="00B5412D" w:rsidRPr="00A05B52">
          <w:rPr>
            <w:szCs w:val="22"/>
          </w:rPr>
          <w:t xml:space="preserve">  Such review of independent assessment results was incorporated into the ROP as a result of a Davis </w:t>
        </w:r>
        <w:proofErr w:type="spellStart"/>
        <w:r w:rsidR="00B5412D" w:rsidRPr="00A05B52">
          <w:rPr>
            <w:szCs w:val="22"/>
          </w:rPr>
          <w:t>Besse</w:t>
        </w:r>
        <w:proofErr w:type="spellEnd"/>
        <w:r w:rsidR="00B5412D" w:rsidRPr="00A05B52">
          <w:rPr>
            <w:szCs w:val="22"/>
          </w:rPr>
          <w:t xml:space="preserve"> Lessons Learned Task Force recommendation.</w:t>
        </w:r>
      </w:ins>
      <w:r w:rsidRPr="00A05B52">
        <w:rPr>
          <w:szCs w:val="22"/>
        </w:rPr>
        <w:t xml:space="preserve">    Additional </w:t>
      </w:r>
      <w:ins w:id="417" w:author="Merzke, Daniel" w:date="2017-04-10T08:38:00Z">
        <w:r w:rsidR="00E34D32" w:rsidRPr="00A05B52">
          <w:rPr>
            <w:szCs w:val="22"/>
          </w:rPr>
          <w:t xml:space="preserve">end-of-cycle review </w:t>
        </w:r>
      </w:ins>
      <w:r w:rsidRPr="00A05B52">
        <w:rPr>
          <w:szCs w:val="22"/>
        </w:rPr>
        <w:t>activities</w:t>
      </w:r>
      <w:ins w:id="418" w:author="Merzke, Daniel" w:date="2017-04-10T08:35:00Z">
        <w:r w:rsidR="009C55B1" w:rsidRPr="00A05B52">
          <w:rPr>
            <w:szCs w:val="22"/>
          </w:rPr>
          <w:t xml:space="preserve"> </w:t>
        </w:r>
      </w:ins>
      <w:r w:rsidRPr="00A05B52">
        <w:rPr>
          <w:szCs w:val="22"/>
        </w:rPr>
        <w:t>include planning inspection activities through the next year, discussing any cross</w:t>
      </w:r>
      <w:r w:rsidRPr="00A05B52">
        <w:rPr>
          <w:szCs w:val="22"/>
        </w:rPr>
        <w:noBreakHyphen/>
        <w:t xml:space="preserve">cutting </w:t>
      </w:r>
      <w:ins w:id="419" w:author="Merzke, Daniel" w:date="2017-03-30T10:44:00Z">
        <w:r w:rsidR="00F81969" w:rsidRPr="00A05B52">
          <w:rPr>
            <w:szCs w:val="22"/>
          </w:rPr>
          <w:t xml:space="preserve">themes or </w:t>
        </w:r>
      </w:ins>
      <w:r w:rsidRPr="00A05B52">
        <w:rPr>
          <w:szCs w:val="22"/>
        </w:rPr>
        <w:t xml:space="preserve">issues (problem identification and resolution, human performance, and </w:t>
      </w:r>
      <w:ins w:id="420" w:author="Merzke, Daniel" w:date="2017-04-10T08:40:00Z">
        <w:r w:rsidR="000810CC" w:rsidRPr="00A05B52">
          <w:rPr>
            <w:szCs w:val="22"/>
          </w:rPr>
          <w:t>safety conscious work environment (</w:t>
        </w:r>
      </w:ins>
      <w:r w:rsidRPr="00A05B52">
        <w:rPr>
          <w:szCs w:val="22"/>
        </w:rPr>
        <w:t>SCWE</w:t>
      </w:r>
      <w:ins w:id="421" w:author="Merzke, Daniel" w:date="2017-04-10T08:40:00Z">
        <w:r w:rsidR="000810CC" w:rsidRPr="00A05B52">
          <w:rPr>
            <w:szCs w:val="22"/>
          </w:rPr>
          <w:t>)</w:t>
        </w:r>
      </w:ins>
      <w:ins w:id="422" w:author="Merzke, Daniel" w:date="2015-04-09T14:07:00Z">
        <w:r w:rsidR="0014435E" w:rsidRPr="00A05B52">
          <w:rPr>
            <w:szCs w:val="22"/>
          </w:rPr>
          <w:t>)</w:t>
        </w:r>
      </w:ins>
      <w:r w:rsidRPr="00A05B52">
        <w:rPr>
          <w:szCs w:val="22"/>
        </w:rPr>
        <w:t xml:space="preserve">, and developing input (if applicable) to support the </w:t>
      </w:r>
      <w:r w:rsidR="00D670DA" w:rsidRPr="00A05B52">
        <w:rPr>
          <w:szCs w:val="22"/>
        </w:rPr>
        <w:t>AARM</w:t>
      </w:r>
      <w:r w:rsidRPr="00A05B52">
        <w:rPr>
          <w:szCs w:val="22"/>
        </w:rPr>
        <w:t xml:space="preserve">.  The </w:t>
      </w:r>
      <w:ins w:id="423" w:author="Merzke, Daniel" w:date="2017-04-10T08:39:00Z">
        <w:r w:rsidR="00521434" w:rsidRPr="00A05B52">
          <w:rPr>
            <w:szCs w:val="22"/>
          </w:rPr>
          <w:t>e</w:t>
        </w:r>
      </w:ins>
      <w:r w:rsidRPr="00A05B52">
        <w:rPr>
          <w:szCs w:val="22"/>
        </w:rPr>
        <w:t>nd</w:t>
      </w:r>
      <w:r w:rsidRPr="00A05B52">
        <w:rPr>
          <w:szCs w:val="22"/>
        </w:rPr>
        <w:noBreakHyphen/>
      </w:r>
      <w:ins w:id="424" w:author="Merzke, Daniel" w:date="2015-04-09T14:07:00Z">
        <w:r w:rsidR="008F3960" w:rsidRPr="00A05B52">
          <w:rPr>
            <w:szCs w:val="22"/>
          </w:rPr>
          <w:t>o</w:t>
        </w:r>
      </w:ins>
      <w:r w:rsidRPr="00A05B52">
        <w:rPr>
          <w:szCs w:val="22"/>
        </w:rPr>
        <w:t>f</w:t>
      </w:r>
      <w:ins w:id="425" w:author="kmr2" w:date="2013-07-02T08:39:00Z">
        <w:r w:rsidR="001824B3" w:rsidRPr="00A05B52">
          <w:rPr>
            <w:szCs w:val="22"/>
          </w:rPr>
          <w:t>-</w:t>
        </w:r>
      </w:ins>
      <w:ins w:id="426" w:author="Merzke, Daniel" w:date="2016-07-06T07:23:00Z">
        <w:r w:rsidR="00521434" w:rsidRPr="00A05B52">
          <w:rPr>
            <w:szCs w:val="22"/>
          </w:rPr>
          <w:t>c</w:t>
        </w:r>
      </w:ins>
      <w:ins w:id="427" w:author="kmr2" w:date="2013-07-02T08:39:00Z">
        <w:r w:rsidR="001824B3" w:rsidRPr="00A05B52">
          <w:rPr>
            <w:szCs w:val="22"/>
          </w:rPr>
          <w:t>ycle</w:t>
        </w:r>
      </w:ins>
      <w:r w:rsidRPr="00A05B52">
        <w:rPr>
          <w:szCs w:val="22"/>
        </w:rPr>
        <w:t xml:space="preserve"> meeting should be held within</w:t>
      </w:r>
      <w:ins w:id="428" w:author="kmr2" w:date="2013-07-18T11:30:00Z">
        <w:r w:rsidR="00463616" w:rsidRPr="00A05B52">
          <w:rPr>
            <w:szCs w:val="22"/>
          </w:rPr>
          <w:t xml:space="preserve"> the timeframe established in IMC </w:t>
        </w:r>
      </w:ins>
      <w:ins w:id="429" w:author="kmr2" w:date="2013-07-18T11:31:00Z">
        <w:r w:rsidR="00463616" w:rsidRPr="00A05B52">
          <w:rPr>
            <w:szCs w:val="22"/>
          </w:rPr>
          <w:t>0305</w:t>
        </w:r>
      </w:ins>
      <w:r w:rsidRPr="00A05B52">
        <w:rPr>
          <w:szCs w:val="22"/>
        </w:rPr>
        <w:t xml:space="preserve">.  </w:t>
      </w:r>
      <w:ins w:id="430" w:author="kmr2" w:date="2013-07-18T11:31:00Z">
        <w:r w:rsidR="00463616" w:rsidRPr="00A05B52">
          <w:rPr>
            <w:szCs w:val="22"/>
          </w:rPr>
          <w:t>Th</w:t>
        </w:r>
      </w:ins>
      <w:ins w:id="431" w:author="kmr2" w:date="2013-08-06T09:34:00Z">
        <w:r w:rsidR="00FA2039" w:rsidRPr="00A05B52">
          <w:rPr>
            <w:szCs w:val="22"/>
          </w:rPr>
          <w:t>is</w:t>
        </w:r>
      </w:ins>
      <w:ins w:id="432" w:author="kmr2" w:date="2013-07-18T11:31:00Z">
        <w:r w:rsidR="00463616" w:rsidRPr="00A05B52">
          <w:rPr>
            <w:szCs w:val="22"/>
          </w:rPr>
          <w:t xml:space="preserve"> </w:t>
        </w:r>
        <w:r w:rsidR="00463616" w:rsidRPr="00A05B52">
          <w:rPr>
            <w:szCs w:val="22"/>
          </w:rPr>
          <w:lastRenderedPageBreak/>
          <w:t>timeframe was</w:t>
        </w:r>
      </w:ins>
      <w:r w:rsidRPr="00A05B52">
        <w:rPr>
          <w:szCs w:val="22"/>
        </w:rPr>
        <w:t xml:space="preserve"> chosen to ensure that the assessments were conducted in a timely manner following the </w:t>
      </w:r>
      <w:ins w:id="433" w:author="Merzke, Daniel" w:date="2017-04-10T08:42:00Z">
        <w:r w:rsidR="000A7689" w:rsidRPr="00A05B52">
          <w:rPr>
            <w:szCs w:val="22"/>
          </w:rPr>
          <w:t>receipt of all inputs (PI data and inspection findings)</w:t>
        </w:r>
      </w:ins>
      <w:r w:rsidRPr="00A05B52">
        <w:rPr>
          <w:szCs w:val="22"/>
        </w:rPr>
        <w:t>.  The Action Matrix will be used to determine the scope of agency actions in response to assessment inputs.</w:t>
      </w:r>
    </w:p>
    <w:p w14:paraId="3B42674D"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7D81D627" w14:textId="1DBB0838"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The </w:t>
      </w:r>
      <w:ins w:id="434" w:author="Merzke, Daniel" w:date="2017-04-10T08:42:00Z">
        <w:r w:rsidR="00D16650" w:rsidRPr="00A05B52">
          <w:rPr>
            <w:szCs w:val="22"/>
          </w:rPr>
          <w:t>e</w:t>
        </w:r>
      </w:ins>
      <w:r w:rsidRPr="00A05B52">
        <w:rPr>
          <w:szCs w:val="22"/>
        </w:rPr>
        <w:t>nd</w:t>
      </w:r>
      <w:r w:rsidRPr="00A05B52">
        <w:rPr>
          <w:szCs w:val="22"/>
        </w:rPr>
        <w:noBreakHyphen/>
        <w:t>of</w:t>
      </w:r>
      <w:ins w:id="435" w:author="kmr2" w:date="2013-07-02T08:39:00Z">
        <w:r w:rsidR="001824B3" w:rsidRPr="00A05B52">
          <w:rPr>
            <w:szCs w:val="22"/>
          </w:rPr>
          <w:t>-</w:t>
        </w:r>
      </w:ins>
      <w:ins w:id="436" w:author="Merzke, Daniel" w:date="2016-07-06T07:24:00Z">
        <w:r w:rsidR="00D16650" w:rsidRPr="00A05B52">
          <w:rPr>
            <w:szCs w:val="22"/>
          </w:rPr>
          <w:t>c</w:t>
        </w:r>
      </w:ins>
      <w:ins w:id="437" w:author="kmr2" w:date="2013-07-02T08:39:00Z">
        <w:r w:rsidR="001824B3" w:rsidRPr="00A05B52">
          <w:rPr>
            <w:szCs w:val="22"/>
          </w:rPr>
          <w:t>ycle</w:t>
        </w:r>
      </w:ins>
      <w:r w:rsidRPr="00A05B52">
        <w:rPr>
          <w:szCs w:val="22"/>
        </w:rPr>
        <w:t xml:space="preserve"> </w:t>
      </w:r>
      <w:ins w:id="438" w:author="Merzke, Daniel" w:date="2015-04-09T14:07:00Z">
        <w:r w:rsidR="008F3960" w:rsidRPr="00A05B52">
          <w:rPr>
            <w:szCs w:val="22"/>
          </w:rPr>
          <w:t>r</w:t>
        </w:r>
      </w:ins>
      <w:r w:rsidRPr="00A05B52">
        <w:rPr>
          <w:szCs w:val="22"/>
        </w:rPr>
        <w:t xml:space="preserve">eview </w:t>
      </w:r>
      <w:ins w:id="439" w:author="Merzke, Daniel" w:date="2015-04-09T14:07:00Z">
        <w:r w:rsidR="008F3960" w:rsidRPr="00A05B52">
          <w:rPr>
            <w:szCs w:val="22"/>
          </w:rPr>
          <w:t>m</w:t>
        </w:r>
      </w:ins>
      <w:r w:rsidR="00962ED7" w:rsidRPr="00A05B52">
        <w:rPr>
          <w:szCs w:val="22"/>
        </w:rPr>
        <w:t>eeting is chaired</w:t>
      </w:r>
      <w:r w:rsidRPr="00A05B52">
        <w:rPr>
          <w:szCs w:val="22"/>
        </w:rPr>
        <w:t xml:space="preserve"> </w:t>
      </w:r>
      <w:ins w:id="440" w:author="Merzke, Daniel" w:date="2017-04-10T08:42:00Z">
        <w:r w:rsidR="00D16650" w:rsidRPr="00A05B52">
          <w:rPr>
            <w:szCs w:val="22"/>
          </w:rPr>
          <w:t xml:space="preserve">in each Region by </w:t>
        </w:r>
      </w:ins>
      <w:r w:rsidRPr="00A05B52">
        <w:rPr>
          <w:szCs w:val="22"/>
        </w:rPr>
        <w:t xml:space="preserve">the Regional Administrator (or designee).  Headquarters program offices also participate </w:t>
      </w:r>
      <w:ins w:id="441" w:author="Merzke, Daniel" w:date="2017-04-10T08:43:00Z">
        <w:r w:rsidR="009756F3" w:rsidRPr="00A05B52">
          <w:rPr>
            <w:szCs w:val="22"/>
          </w:rPr>
          <w:t xml:space="preserve">in </w:t>
        </w:r>
      </w:ins>
      <w:r w:rsidRPr="00A05B52">
        <w:rPr>
          <w:szCs w:val="22"/>
        </w:rPr>
        <w:t xml:space="preserve">the </w:t>
      </w:r>
      <w:ins w:id="442" w:author="Merzke, Daniel" w:date="2017-04-10T08:43:00Z">
        <w:r w:rsidR="009756F3" w:rsidRPr="00A05B52">
          <w:rPr>
            <w:szCs w:val="22"/>
          </w:rPr>
          <w:t>regional e</w:t>
        </w:r>
      </w:ins>
      <w:r w:rsidRPr="00A05B52">
        <w:rPr>
          <w:szCs w:val="22"/>
        </w:rPr>
        <w:t>nd</w:t>
      </w:r>
      <w:r w:rsidRPr="00A05B52">
        <w:rPr>
          <w:szCs w:val="22"/>
        </w:rPr>
        <w:noBreakHyphen/>
        <w:t>of</w:t>
      </w:r>
      <w:ins w:id="443" w:author="kmr2" w:date="2013-07-02T08:39:00Z">
        <w:r w:rsidR="001824B3" w:rsidRPr="00A05B52">
          <w:rPr>
            <w:szCs w:val="22"/>
          </w:rPr>
          <w:t>-</w:t>
        </w:r>
      </w:ins>
      <w:ins w:id="444" w:author="Merzke, Daniel" w:date="2016-07-06T07:24:00Z">
        <w:r w:rsidR="009756F3" w:rsidRPr="00A05B52">
          <w:rPr>
            <w:szCs w:val="22"/>
          </w:rPr>
          <w:t>c</w:t>
        </w:r>
      </w:ins>
      <w:ins w:id="445" w:author="kmr2" w:date="2013-07-02T08:39:00Z">
        <w:r w:rsidR="001824B3" w:rsidRPr="00A05B52">
          <w:rPr>
            <w:szCs w:val="22"/>
          </w:rPr>
          <w:t>ycle</w:t>
        </w:r>
      </w:ins>
      <w:r w:rsidRPr="00A05B52">
        <w:rPr>
          <w:szCs w:val="22"/>
        </w:rPr>
        <w:t xml:space="preserve"> meeting</w:t>
      </w:r>
      <w:ins w:id="446" w:author="Merzke, Daniel" w:date="2017-04-10T08:43:00Z">
        <w:r w:rsidR="009756F3" w:rsidRPr="00A05B52">
          <w:rPr>
            <w:szCs w:val="22"/>
          </w:rPr>
          <w:t>s</w:t>
        </w:r>
      </w:ins>
      <w:r w:rsidRPr="00A05B52">
        <w:rPr>
          <w:szCs w:val="22"/>
        </w:rPr>
        <w:t xml:space="preserve"> to provide:  (1) an opportunity for these offices to share their insights into license performance over the course of the annual assessment period, (2) an independent validation of the regional office</w:t>
      </w:r>
      <w:ins w:id="447" w:author="kmr2" w:date="2013-08-06T09:04:00Z">
        <w:r w:rsidR="00250F6A" w:rsidRPr="00A05B52">
          <w:rPr>
            <w:szCs w:val="22"/>
          </w:rPr>
          <w:t>’</w:t>
        </w:r>
      </w:ins>
      <w:r w:rsidRPr="00A05B52">
        <w:rPr>
          <w:szCs w:val="22"/>
        </w:rPr>
        <w:t>s assessment of licensee performance from their office</w:t>
      </w:r>
      <w:ins w:id="448" w:author="kmr2" w:date="2013-08-06T09:04:00Z">
        <w:r w:rsidR="00250F6A" w:rsidRPr="00A05B52">
          <w:rPr>
            <w:szCs w:val="22"/>
          </w:rPr>
          <w:t>’</w:t>
        </w:r>
      </w:ins>
      <w:r w:rsidRPr="00A05B52">
        <w:rPr>
          <w:szCs w:val="22"/>
        </w:rPr>
        <w:t>s perspective, and (3) clarifying or ancillary remarks regarding ongoing or current issues within their cognizance.</w:t>
      </w:r>
    </w:p>
    <w:p w14:paraId="7901868F"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4F11C0DC" w14:textId="77777777" w:rsidR="007F4DC9"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7F4DC9" w:rsidSect="007F4DC9">
          <w:footerReference w:type="default" r:id="rId15"/>
          <w:pgSz w:w="12240" w:h="15840" w:code="1"/>
          <w:pgMar w:top="1440" w:right="1440" w:bottom="1440" w:left="1440" w:header="720" w:footer="720" w:gutter="0"/>
          <w:cols w:space="720"/>
          <w:noEndnote/>
          <w:docGrid w:linePitch="326"/>
        </w:sectPr>
      </w:pPr>
      <w:r w:rsidRPr="00A05B52">
        <w:rPr>
          <w:szCs w:val="22"/>
        </w:rPr>
        <w:t xml:space="preserve">The output of the </w:t>
      </w:r>
      <w:ins w:id="449" w:author="Merzke, Daniel" w:date="2017-04-10T08:44:00Z">
        <w:r w:rsidR="008F530A" w:rsidRPr="00A05B52">
          <w:rPr>
            <w:szCs w:val="22"/>
          </w:rPr>
          <w:t>e</w:t>
        </w:r>
      </w:ins>
      <w:r w:rsidRPr="00A05B52">
        <w:rPr>
          <w:szCs w:val="22"/>
        </w:rPr>
        <w:t>nd</w:t>
      </w:r>
      <w:r w:rsidRPr="00A05B52">
        <w:rPr>
          <w:szCs w:val="22"/>
        </w:rPr>
        <w:noBreakHyphen/>
        <w:t>of</w:t>
      </w:r>
      <w:ins w:id="450" w:author="kmr2" w:date="2013-07-02T08:40:00Z">
        <w:r w:rsidR="001824B3" w:rsidRPr="00A05B52">
          <w:rPr>
            <w:szCs w:val="22"/>
          </w:rPr>
          <w:t>-</w:t>
        </w:r>
      </w:ins>
      <w:ins w:id="451" w:author="Merzke, Daniel" w:date="2016-09-07T07:54:00Z">
        <w:r w:rsidR="008F530A" w:rsidRPr="00A05B52">
          <w:rPr>
            <w:szCs w:val="22"/>
          </w:rPr>
          <w:t>c</w:t>
        </w:r>
      </w:ins>
      <w:ins w:id="452" w:author="kmr2" w:date="2013-07-02T08:40:00Z">
        <w:r w:rsidR="001824B3" w:rsidRPr="00A05B52">
          <w:rPr>
            <w:szCs w:val="22"/>
          </w:rPr>
          <w:t>ycle</w:t>
        </w:r>
      </w:ins>
      <w:r w:rsidRPr="00A05B52">
        <w:rPr>
          <w:szCs w:val="22"/>
        </w:rPr>
        <w:t xml:space="preserve"> </w:t>
      </w:r>
      <w:ins w:id="453" w:author="Merzke, Daniel" w:date="2017-04-03T10:59:00Z">
        <w:r w:rsidR="001E47D2" w:rsidRPr="00A05B52">
          <w:rPr>
            <w:szCs w:val="22"/>
          </w:rPr>
          <w:t>r</w:t>
        </w:r>
      </w:ins>
      <w:r w:rsidRPr="00A05B52">
        <w:rPr>
          <w:szCs w:val="22"/>
        </w:rPr>
        <w:t xml:space="preserve">eview is the </w:t>
      </w:r>
      <w:ins w:id="454" w:author="Merzke, Daniel" w:date="2016-09-12T08:23:00Z">
        <w:r w:rsidR="00EE4B46" w:rsidRPr="00A05B52">
          <w:rPr>
            <w:szCs w:val="22"/>
          </w:rPr>
          <w:t>a</w:t>
        </w:r>
      </w:ins>
      <w:r w:rsidRPr="00A05B52">
        <w:rPr>
          <w:szCs w:val="22"/>
        </w:rPr>
        <w:t xml:space="preserve">nnual </w:t>
      </w:r>
      <w:ins w:id="455" w:author="Merzke, Daniel" w:date="2016-09-12T08:23:00Z">
        <w:r w:rsidR="00EE4B46" w:rsidRPr="00A05B52">
          <w:rPr>
            <w:szCs w:val="22"/>
          </w:rPr>
          <w:t>a</w:t>
        </w:r>
      </w:ins>
      <w:r w:rsidRPr="00A05B52">
        <w:rPr>
          <w:szCs w:val="22"/>
        </w:rPr>
        <w:t xml:space="preserve">ssessment </w:t>
      </w:r>
      <w:ins w:id="456" w:author="Merzke, Daniel" w:date="2016-09-12T08:23:00Z">
        <w:r w:rsidR="00EE4B46" w:rsidRPr="00A05B52">
          <w:rPr>
            <w:szCs w:val="22"/>
          </w:rPr>
          <w:t>l</w:t>
        </w:r>
      </w:ins>
      <w:r w:rsidRPr="00A05B52">
        <w:rPr>
          <w:szCs w:val="22"/>
        </w:rPr>
        <w:t xml:space="preserve">etter </w:t>
      </w:r>
      <w:ins w:id="457" w:author="kmr2" w:date="2013-08-29T10:44:00Z">
        <w:r w:rsidR="005A7430" w:rsidRPr="00A05B52">
          <w:rPr>
            <w:szCs w:val="22"/>
          </w:rPr>
          <w:t xml:space="preserve">that </w:t>
        </w:r>
      </w:ins>
      <w:r w:rsidRPr="00A05B52">
        <w:rPr>
          <w:szCs w:val="22"/>
        </w:rPr>
        <w:t xml:space="preserve">is issued </w:t>
      </w:r>
      <w:ins w:id="458" w:author="kmr2" w:date="2013-07-18T11:31:00Z">
        <w:r w:rsidR="00044B39" w:rsidRPr="00A05B52">
          <w:rPr>
            <w:szCs w:val="22"/>
          </w:rPr>
          <w:t>in accordance with IMC 0305</w:t>
        </w:r>
      </w:ins>
      <w:r w:rsidRPr="00A05B52">
        <w:rPr>
          <w:szCs w:val="22"/>
        </w:rPr>
        <w:t xml:space="preserve">.  In addition to providing an overview of plant performance for the last 12 months, the letter </w:t>
      </w:r>
      <w:ins w:id="459" w:author="Merzke, Daniel" w:date="2017-03-17T09:18:00Z">
        <w:r w:rsidR="00EE6710" w:rsidRPr="00A05B52">
          <w:rPr>
            <w:szCs w:val="22"/>
          </w:rPr>
          <w:t xml:space="preserve">shall </w:t>
        </w:r>
      </w:ins>
      <w:r w:rsidRPr="00A05B52">
        <w:rPr>
          <w:szCs w:val="22"/>
        </w:rPr>
        <w:t xml:space="preserve">also contain a qualitative discussion of </w:t>
      </w:r>
      <w:ins w:id="460" w:author="Merzke, Daniel" w:date="2017-03-17T09:17:00Z">
        <w:r w:rsidR="00B90FD4" w:rsidRPr="00A05B52">
          <w:rPr>
            <w:szCs w:val="22"/>
          </w:rPr>
          <w:t>cross-cutting themes and CCIs</w:t>
        </w:r>
      </w:ins>
      <w:ins w:id="461" w:author="Merzke, Daniel" w:date="2017-03-17T09:19:00Z">
        <w:r w:rsidR="00EE6710" w:rsidRPr="00A05B52">
          <w:rPr>
            <w:szCs w:val="22"/>
          </w:rPr>
          <w:t>, if applicable</w:t>
        </w:r>
      </w:ins>
      <w:r w:rsidRPr="00A05B52">
        <w:rPr>
          <w:szCs w:val="22"/>
        </w:rPr>
        <w:t xml:space="preserve">.  SCWE issues shall be discussed only if the agency has previously engaged the licensee via a meeting or docketed correspondence regarding a potential or actual SCWE concern or issue.  </w:t>
      </w:r>
      <w:ins w:id="462" w:author="Merzke, Daniel" w:date="2016-07-06T07:26:00Z">
        <w:r w:rsidR="0095139C" w:rsidRPr="00A05B52">
          <w:rPr>
            <w:szCs w:val="22"/>
          </w:rPr>
          <w:t>A</w:t>
        </w:r>
      </w:ins>
      <w:r w:rsidRPr="00A05B52">
        <w:rPr>
          <w:szCs w:val="22"/>
        </w:rPr>
        <w:t xml:space="preserve">lthough regulatory actions are not taken on these items alone, they are mentioned in the </w:t>
      </w:r>
      <w:ins w:id="463" w:author="Merzke, Daniel" w:date="2017-04-10T08:44:00Z">
        <w:r w:rsidR="008F530A" w:rsidRPr="00A05B52">
          <w:rPr>
            <w:szCs w:val="22"/>
          </w:rPr>
          <w:t>annual assessment</w:t>
        </w:r>
      </w:ins>
      <w:r w:rsidRPr="00A05B52">
        <w:rPr>
          <w:szCs w:val="22"/>
        </w:rPr>
        <w:t xml:space="preserve"> </w:t>
      </w:r>
      <w:ins w:id="464" w:author="Merzke, Daniel" w:date="2017-03-30T10:45:00Z">
        <w:r w:rsidR="00347A98" w:rsidRPr="00A05B52">
          <w:rPr>
            <w:szCs w:val="22"/>
          </w:rPr>
          <w:t>l</w:t>
        </w:r>
      </w:ins>
      <w:r w:rsidRPr="00A05B52">
        <w:rPr>
          <w:szCs w:val="22"/>
        </w:rPr>
        <w:t xml:space="preserve">etter to highlight them so that actions can be taken by </w:t>
      </w:r>
    </w:p>
    <w:p w14:paraId="1D19288C" w14:textId="09D1C225"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roofErr w:type="gramStart"/>
      <w:r w:rsidRPr="00A05B52">
        <w:rPr>
          <w:szCs w:val="22"/>
        </w:rPr>
        <w:t>the</w:t>
      </w:r>
      <w:proofErr w:type="gramEnd"/>
      <w:r w:rsidRPr="00A05B52">
        <w:rPr>
          <w:szCs w:val="22"/>
        </w:rPr>
        <w:t xml:space="preserve"> licensee to address any performance issues before they result in more significant safety concerns.</w:t>
      </w:r>
      <w:ins w:id="465" w:author="Merzke, Daniel" w:date="2016-07-06T07:53:00Z">
        <w:r w:rsidR="00C17563" w:rsidRPr="00A05B52">
          <w:rPr>
            <w:szCs w:val="22"/>
          </w:rPr>
          <w:t xml:space="preserve">  Along with the assessment letter, the NRC transmits a</w:t>
        </w:r>
      </w:ins>
      <w:ins w:id="466" w:author="Merzke, Daniel" w:date="2017-03-14T09:43:00Z">
        <w:r w:rsidR="00B45B26" w:rsidRPr="00A05B52">
          <w:rPr>
            <w:szCs w:val="22"/>
          </w:rPr>
          <w:t>n</w:t>
        </w:r>
      </w:ins>
      <w:ins w:id="467" w:author="Merzke, Daniel" w:date="2016-07-06T07:53:00Z">
        <w:r w:rsidR="00C17563" w:rsidRPr="00A05B52">
          <w:rPr>
            <w:szCs w:val="22"/>
          </w:rPr>
          <w:t xml:space="preserve"> inspection plan to the licensee </w:t>
        </w:r>
      </w:ins>
      <w:ins w:id="468" w:author="Merzke, Daniel" w:date="2017-03-14T09:43:00Z">
        <w:r w:rsidR="00B45B26" w:rsidRPr="00A05B52">
          <w:rPr>
            <w:szCs w:val="22"/>
          </w:rPr>
          <w:t xml:space="preserve">covering the 24-month period from the end of the assessment period </w:t>
        </w:r>
      </w:ins>
      <w:ins w:id="469" w:author="Merzke, Daniel" w:date="2016-07-06T07:53:00Z">
        <w:r w:rsidR="00C17563" w:rsidRPr="00A05B52">
          <w:rPr>
            <w:szCs w:val="22"/>
          </w:rPr>
          <w:t>so the licensee can plan for future inspections, as well as resolve conflicts in the schedule.</w:t>
        </w:r>
      </w:ins>
    </w:p>
    <w:p w14:paraId="69353249"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8D719E6" w14:textId="326AB14C" w:rsidR="003A34DE"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All of the </w:t>
      </w:r>
      <w:ins w:id="470" w:author="Merzke, Daniel" w:date="2015-04-09T14:11:00Z">
        <w:r w:rsidR="00B65438" w:rsidRPr="00A05B52">
          <w:rPr>
            <w:szCs w:val="22"/>
          </w:rPr>
          <w:t>a</w:t>
        </w:r>
      </w:ins>
      <w:r w:rsidRPr="00A05B52">
        <w:rPr>
          <w:szCs w:val="22"/>
        </w:rPr>
        <w:t xml:space="preserve">nnual </w:t>
      </w:r>
      <w:ins w:id="471" w:author="Merzke, Daniel" w:date="2015-04-09T14:11:00Z">
        <w:r w:rsidR="00B65438" w:rsidRPr="00A05B52">
          <w:rPr>
            <w:szCs w:val="22"/>
          </w:rPr>
          <w:t>a</w:t>
        </w:r>
      </w:ins>
      <w:r w:rsidRPr="00A05B52">
        <w:rPr>
          <w:szCs w:val="22"/>
        </w:rPr>
        <w:t xml:space="preserve">ssessment </w:t>
      </w:r>
      <w:ins w:id="472" w:author="Merzke, Daniel" w:date="2015-04-09T14:11:00Z">
        <w:r w:rsidR="00B65438" w:rsidRPr="00A05B52">
          <w:rPr>
            <w:szCs w:val="22"/>
          </w:rPr>
          <w:t>l</w:t>
        </w:r>
      </w:ins>
      <w:r w:rsidRPr="00A05B52">
        <w:rPr>
          <w:szCs w:val="22"/>
        </w:rPr>
        <w:t xml:space="preserve">etters shall be sent to licensees following the completion of the </w:t>
      </w:r>
      <w:ins w:id="473" w:author="Merzke, Daniel" w:date="2017-04-10T08:45:00Z">
        <w:r w:rsidR="00122DDC" w:rsidRPr="00A05B52">
          <w:rPr>
            <w:szCs w:val="22"/>
          </w:rPr>
          <w:t>e</w:t>
        </w:r>
      </w:ins>
      <w:r w:rsidRPr="00A05B52">
        <w:rPr>
          <w:szCs w:val="22"/>
        </w:rPr>
        <w:t>nd</w:t>
      </w:r>
      <w:r w:rsidRPr="00A05B52">
        <w:rPr>
          <w:szCs w:val="22"/>
        </w:rPr>
        <w:noBreakHyphen/>
        <w:t>of</w:t>
      </w:r>
      <w:ins w:id="474" w:author="kmr2" w:date="2013-07-02T08:40:00Z">
        <w:r w:rsidR="001824B3" w:rsidRPr="00A05B52">
          <w:rPr>
            <w:szCs w:val="22"/>
          </w:rPr>
          <w:t>-</w:t>
        </w:r>
      </w:ins>
      <w:ins w:id="475" w:author="Merzke, Daniel" w:date="2016-07-06T07:27:00Z">
        <w:r w:rsidR="00122DDC" w:rsidRPr="00A05B52">
          <w:rPr>
            <w:szCs w:val="22"/>
          </w:rPr>
          <w:t>c</w:t>
        </w:r>
      </w:ins>
      <w:ins w:id="476" w:author="kmr2" w:date="2013-07-02T08:40:00Z">
        <w:r w:rsidR="001824B3" w:rsidRPr="00A05B52">
          <w:rPr>
            <w:szCs w:val="22"/>
          </w:rPr>
          <w:t>ycle</w:t>
        </w:r>
      </w:ins>
      <w:r w:rsidRPr="00A05B52">
        <w:rPr>
          <w:szCs w:val="22"/>
        </w:rPr>
        <w:t xml:space="preserve"> </w:t>
      </w:r>
      <w:ins w:id="477" w:author="Merzke, Daniel" w:date="2015-04-09T14:11:00Z">
        <w:r w:rsidR="00B65438" w:rsidRPr="00A05B52">
          <w:rPr>
            <w:szCs w:val="22"/>
          </w:rPr>
          <w:t>m</w:t>
        </w:r>
      </w:ins>
      <w:r w:rsidRPr="00A05B52">
        <w:rPr>
          <w:szCs w:val="22"/>
        </w:rPr>
        <w:t>eetings and before the annual public meetings and Commission meeting</w:t>
      </w:r>
      <w:ins w:id="478" w:author="Merzke, Daniel" w:date="2017-04-10T08:45:00Z">
        <w:r w:rsidR="00122DDC" w:rsidRPr="00A05B52">
          <w:rPr>
            <w:szCs w:val="22"/>
          </w:rPr>
          <w:t xml:space="preserve"> on the</w:t>
        </w:r>
      </w:ins>
      <w:ins w:id="479" w:author="Merzke, Daniel" w:date="2017-04-10T08:46:00Z">
        <w:r w:rsidR="00854433" w:rsidRPr="00A05B52">
          <w:rPr>
            <w:szCs w:val="22"/>
          </w:rPr>
          <w:t xml:space="preserve"> results of the</w:t>
        </w:r>
      </w:ins>
      <w:ins w:id="480" w:author="Merzke, Daniel" w:date="2017-04-10T08:45:00Z">
        <w:r w:rsidR="00122DDC" w:rsidRPr="00A05B52">
          <w:rPr>
            <w:szCs w:val="22"/>
          </w:rPr>
          <w:t xml:space="preserve"> AARM</w:t>
        </w:r>
      </w:ins>
      <w:r w:rsidRPr="00A05B52">
        <w:rPr>
          <w:szCs w:val="22"/>
        </w:rPr>
        <w:t xml:space="preserve"> to ensure that the results of the annual assessments are available to the licensees and public prior to the Commission meeting.  This ensures that the assessment results for all plants are publicly available to all stakeholders prior to these meetings and that they are aware of planned agency actions.</w:t>
      </w:r>
      <w:ins w:id="481" w:author="Merzke, Daniel" w:date="2015-04-09T14:12:00Z">
        <w:r w:rsidR="00B65438" w:rsidRPr="00A05B52">
          <w:rPr>
            <w:szCs w:val="22"/>
          </w:rPr>
          <w:t xml:space="preserve">  The letters are not posted to the public website until two days after </w:t>
        </w:r>
      </w:ins>
      <w:ins w:id="482" w:author="Merzke, Daniel" w:date="2017-04-14T10:44:00Z">
        <w:r w:rsidR="00F34D5E" w:rsidRPr="00A05B52">
          <w:rPr>
            <w:szCs w:val="22"/>
          </w:rPr>
          <w:t>they</w:t>
        </w:r>
      </w:ins>
      <w:ins w:id="483" w:author="Merzke, Daniel" w:date="2015-04-09T14:12:00Z">
        <w:r w:rsidR="00B65438" w:rsidRPr="00A05B52">
          <w:rPr>
            <w:szCs w:val="22"/>
          </w:rPr>
          <w:t xml:space="preserve"> are signed so that licensees are notified of their assessment results ahead of the public.</w:t>
        </w:r>
      </w:ins>
    </w:p>
    <w:p w14:paraId="77209355"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484" w:author="kmr2" w:date="2013-08-06T09:37:00Z"/>
          <w:szCs w:val="22"/>
        </w:rPr>
      </w:pPr>
    </w:p>
    <w:p w14:paraId="15739055" w14:textId="2C3FDF8C" w:rsidR="002B618B" w:rsidRPr="00A05B52" w:rsidRDefault="00C802DB" w:rsidP="007F4DC9">
      <w:pPr>
        <w:pStyle w:val="Heading2"/>
        <w:tabs>
          <w:tab w:val="left" w:pos="810"/>
        </w:tabs>
        <w:spacing w:before="0"/>
        <w:rPr>
          <w:ins w:id="485" w:author="kmr2" w:date="2013-08-06T09:35:00Z"/>
          <w:rFonts w:cs="Arial"/>
          <w:szCs w:val="22"/>
        </w:rPr>
      </w:pPr>
      <w:bookmarkStart w:id="486" w:name="_Toc363552308"/>
      <w:ins w:id="487" w:author="kmr2" w:date="2013-08-06T09:36:00Z">
        <w:r w:rsidRPr="00A05B52">
          <w:rPr>
            <w:rFonts w:cs="Arial"/>
            <w:szCs w:val="22"/>
          </w:rPr>
          <w:lastRenderedPageBreak/>
          <w:t>02.0</w:t>
        </w:r>
      </w:ins>
      <w:ins w:id="488" w:author="Merzke, Daniel" w:date="2015-04-09T14:14:00Z">
        <w:r w:rsidR="00CA2CFD" w:rsidRPr="00A05B52">
          <w:rPr>
            <w:rFonts w:cs="Arial"/>
            <w:szCs w:val="22"/>
          </w:rPr>
          <w:t>5</w:t>
        </w:r>
      </w:ins>
      <w:ins w:id="489" w:author="kmr2" w:date="2013-08-06T09:36:00Z">
        <w:r w:rsidRPr="00A05B52">
          <w:rPr>
            <w:rFonts w:cs="Arial"/>
            <w:szCs w:val="22"/>
          </w:rPr>
          <w:t xml:space="preserve"> </w:t>
        </w:r>
      </w:ins>
      <w:ins w:id="490" w:author="Merzke, Daniel" w:date="2017-04-18T07:56:00Z">
        <w:r w:rsidR="00BD5989" w:rsidRPr="00A05B52">
          <w:rPr>
            <w:rFonts w:cs="Arial"/>
            <w:szCs w:val="22"/>
          </w:rPr>
          <w:tab/>
        </w:r>
      </w:ins>
      <w:ins w:id="491" w:author="kmr2" w:date="2013-08-06T09:36:00Z">
        <w:r w:rsidRPr="00A05B52">
          <w:rPr>
            <w:rFonts w:cs="Arial"/>
            <w:szCs w:val="22"/>
          </w:rPr>
          <w:t>End-of-</w:t>
        </w:r>
      </w:ins>
      <w:ins w:id="492" w:author="Merzke, Daniel" w:date="2015-04-09T14:13:00Z">
        <w:r w:rsidR="00387D29" w:rsidRPr="00A05B52">
          <w:rPr>
            <w:rFonts w:cs="Arial"/>
            <w:szCs w:val="22"/>
          </w:rPr>
          <w:t>C</w:t>
        </w:r>
      </w:ins>
      <w:ins w:id="493" w:author="kmr2" w:date="2013-08-06T09:36:00Z">
        <w:r w:rsidR="002B618B" w:rsidRPr="00A05B52">
          <w:rPr>
            <w:rFonts w:cs="Arial"/>
            <w:szCs w:val="22"/>
          </w:rPr>
          <w:t>ycle Summary Meeting</w:t>
        </w:r>
      </w:ins>
      <w:bookmarkEnd w:id="486"/>
    </w:p>
    <w:p w14:paraId="0D74D6FD" w14:textId="77777777" w:rsidR="002B618B" w:rsidRPr="00A05B52" w:rsidRDefault="002B618B"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494" w:author="kmr2" w:date="2013-08-06T09:36:00Z"/>
          <w:szCs w:val="22"/>
        </w:rPr>
      </w:pPr>
    </w:p>
    <w:p w14:paraId="56684DAC" w14:textId="78665A07" w:rsidR="002B618B" w:rsidRDefault="002B618B"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495" w:author="kmr2" w:date="2013-08-06T09:36:00Z">
        <w:r w:rsidRPr="00A05B52">
          <w:rPr>
            <w:szCs w:val="22"/>
          </w:rPr>
          <w:t>An End</w:t>
        </w:r>
        <w:r w:rsidRPr="00A05B52">
          <w:rPr>
            <w:szCs w:val="22"/>
          </w:rPr>
          <w:noBreakHyphen/>
          <w:t>of</w:t>
        </w:r>
        <w:r w:rsidR="00C802DB" w:rsidRPr="00A05B52">
          <w:rPr>
            <w:szCs w:val="22"/>
          </w:rPr>
          <w:t>-</w:t>
        </w:r>
      </w:ins>
      <w:ins w:id="496" w:author="Merzke, Daniel" w:date="2016-03-30T13:10:00Z">
        <w:r w:rsidR="008B007C" w:rsidRPr="00A05B52">
          <w:rPr>
            <w:szCs w:val="22"/>
          </w:rPr>
          <w:t>C</w:t>
        </w:r>
      </w:ins>
      <w:ins w:id="497" w:author="kmr2" w:date="2013-08-06T09:36:00Z">
        <w:r w:rsidRPr="00A05B52">
          <w:rPr>
            <w:szCs w:val="22"/>
          </w:rPr>
          <w:t xml:space="preserve">ycle Summary Meeting </w:t>
        </w:r>
      </w:ins>
      <w:ins w:id="498" w:author="kmr2" w:date="2013-08-06T09:37:00Z">
        <w:r w:rsidRPr="00A05B52">
          <w:rPr>
            <w:szCs w:val="22"/>
          </w:rPr>
          <w:t>will be held</w:t>
        </w:r>
      </w:ins>
      <w:ins w:id="499" w:author="kmr2" w:date="2013-08-06T09:36:00Z">
        <w:r w:rsidRPr="00A05B52">
          <w:rPr>
            <w:szCs w:val="22"/>
          </w:rPr>
          <w:t xml:space="preserve"> at the conclusion of the </w:t>
        </w:r>
      </w:ins>
      <w:ins w:id="500" w:author="Merzke, Daniel" w:date="2016-07-06T07:28:00Z">
        <w:r w:rsidR="00647F13" w:rsidRPr="00A05B52">
          <w:rPr>
            <w:szCs w:val="22"/>
          </w:rPr>
          <w:t>end-of-c</w:t>
        </w:r>
        <w:r w:rsidR="00206215" w:rsidRPr="00A05B52">
          <w:rPr>
            <w:szCs w:val="22"/>
          </w:rPr>
          <w:t>ycle</w:t>
        </w:r>
      </w:ins>
      <w:ins w:id="501" w:author="kmr2" w:date="2013-08-06T09:36:00Z">
        <w:r w:rsidRPr="00A05B52">
          <w:rPr>
            <w:szCs w:val="22"/>
          </w:rPr>
          <w:t xml:space="preserve"> </w:t>
        </w:r>
      </w:ins>
      <w:ins w:id="502" w:author="Merzke, Daniel" w:date="2015-04-09T14:13:00Z">
        <w:r w:rsidR="00387D29" w:rsidRPr="00A05B52">
          <w:rPr>
            <w:szCs w:val="22"/>
          </w:rPr>
          <w:t>r</w:t>
        </w:r>
      </w:ins>
      <w:ins w:id="503" w:author="kmr2" w:date="2013-08-06T09:36:00Z">
        <w:r w:rsidRPr="00A05B52">
          <w:rPr>
            <w:szCs w:val="22"/>
          </w:rPr>
          <w:t xml:space="preserve">eview </w:t>
        </w:r>
      </w:ins>
      <w:ins w:id="504" w:author="Merzke, Daniel" w:date="2015-04-09T14:14:00Z">
        <w:r w:rsidR="00387D29" w:rsidRPr="00A05B52">
          <w:rPr>
            <w:szCs w:val="22"/>
          </w:rPr>
          <w:t>m</w:t>
        </w:r>
      </w:ins>
      <w:ins w:id="505" w:author="kmr2" w:date="2013-08-06T09:36:00Z">
        <w:r w:rsidRPr="00A05B52">
          <w:rPr>
            <w:szCs w:val="22"/>
          </w:rPr>
          <w:t>eeting</w:t>
        </w:r>
      </w:ins>
      <w:ins w:id="506" w:author="kmr2" w:date="2013-08-06T09:37:00Z">
        <w:r w:rsidRPr="00A05B52">
          <w:rPr>
            <w:szCs w:val="22"/>
          </w:rPr>
          <w:t>s</w:t>
        </w:r>
      </w:ins>
      <w:ins w:id="507" w:author="kmr2" w:date="2013-08-06T09:36:00Z">
        <w:r w:rsidRPr="00A05B52">
          <w:rPr>
            <w:szCs w:val="22"/>
          </w:rPr>
          <w:t xml:space="preserve"> to summarize the results of the </w:t>
        </w:r>
      </w:ins>
      <w:ins w:id="508" w:author="Merzke, Daniel" w:date="2016-07-06T07:28:00Z">
        <w:r w:rsidR="00647F13" w:rsidRPr="00A05B52">
          <w:rPr>
            <w:szCs w:val="22"/>
          </w:rPr>
          <w:t>end-of-c</w:t>
        </w:r>
        <w:r w:rsidR="00206215" w:rsidRPr="00A05B52">
          <w:rPr>
            <w:szCs w:val="22"/>
          </w:rPr>
          <w:t>ycle</w:t>
        </w:r>
      </w:ins>
      <w:ins w:id="509" w:author="kmr2" w:date="2013-08-06T09:36:00Z">
        <w:r w:rsidRPr="00A05B52">
          <w:rPr>
            <w:szCs w:val="22"/>
          </w:rPr>
          <w:t xml:space="preserve"> review</w:t>
        </w:r>
      </w:ins>
      <w:ins w:id="510" w:author="Merzke, Daniel" w:date="2016-03-30T13:10:00Z">
        <w:r w:rsidR="008B007C" w:rsidRPr="00A05B52">
          <w:rPr>
            <w:szCs w:val="22"/>
          </w:rPr>
          <w:t>s</w:t>
        </w:r>
      </w:ins>
      <w:ins w:id="511" w:author="kmr2" w:date="2013-08-06T09:36:00Z">
        <w:r w:rsidRPr="00A05B52">
          <w:rPr>
            <w:szCs w:val="22"/>
          </w:rPr>
          <w:t xml:space="preserve"> with the Director, Office of Nuclear Reactor Regulation (NRR), or another member of the NRR Executive Team.  The End</w:t>
        </w:r>
        <w:r w:rsidRPr="00A05B52">
          <w:rPr>
            <w:szCs w:val="22"/>
          </w:rPr>
          <w:noBreakHyphen/>
          <w:t>of-</w:t>
        </w:r>
      </w:ins>
      <w:ins w:id="512" w:author="Merzke, Daniel" w:date="2016-03-30T13:11:00Z">
        <w:r w:rsidR="008B007C" w:rsidRPr="00A05B52">
          <w:rPr>
            <w:szCs w:val="22"/>
          </w:rPr>
          <w:t>C</w:t>
        </w:r>
      </w:ins>
      <w:ins w:id="513" w:author="kmr2" w:date="2013-08-06T09:36:00Z">
        <w:r w:rsidRPr="00A05B52">
          <w:rPr>
            <w:szCs w:val="22"/>
          </w:rPr>
          <w:t>ycle Summary Meeting is an informational meeting (vice a decision</w:t>
        </w:r>
        <w:r w:rsidRPr="00A05B52">
          <w:rPr>
            <w:szCs w:val="22"/>
          </w:rPr>
          <w:noBreakHyphen/>
          <w:t xml:space="preserve">making meeting) to review the performance of those plants with significant performance issues or cross-cutting issues, and agency actions taken or planned, with senior NRC </w:t>
        </w:r>
      </w:ins>
      <w:ins w:id="514" w:author="Merzke, Daniel" w:date="2015-04-09T14:14:00Z">
        <w:r w:rsidR="00EC2A18" w:rsidRPr="00A05B52">
          <w:rPr>
            <w:szCs w:val="22"/>
          </w:rPr>
          <w:t>h</w:t>
        </w:r>
      </w:ins>
      <w:ins w:id="515" w:author="kmr2" w:date="2013-08-06T09:36:00Z">
        <w:r w:rsidRPr="00A05B52">
          <w:rPr>
            <w:szCs w:val="22"/>
          </w:rPr>
          <w:t>eadquarters management.</w:t>
        </w:r>
      </w:ins>
    </w:p>
    <w:p w14:paraId="37C114CC"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516" w:author="kmr2" w:date="2013-08-06T09:36:00Z"/>
          <w:szCs w:val="22"/>
        </w:rPr>
      </w:pPr>
    </w:p>
    <w:p w14:paraId="51378ABD" w14:textId="595461B7" w:rsidR="003A34DE" w:rsidRPr="00A05B52" w:rsidRDefault="009A09DA" w:rsidP="007F4DC9">
      <w:pPr>
        <w:pStyle w:val="Heading2"/>
        <w:tabs>
          <w:tab w:val="left" w:pos="810"/>
        </w:tabs>
        <w:spacing w:before="0"/>
        <w:rPr>
          <w:rFonts w:cs="Arial"/>
          <w:szCs w:val="22"/>
        </w:rPr>
      </w:pPr>
      <w:bookmarkStart w:id="517" w:name="_Toc363552309"/>
      <w:ins w:id="518" w:author="kmr2" w:date="2012-08-22T10:50:00Z">
        <w:r w:rsidRPr="00A05B52">
          <w:rPr>
            <w:rFonts w:cs="Arial"/>
            <w:szCs w:val="22"/>
          </w:rPr>
          <w:t>0</w:t>
        </w:r>
      </w:ins>
      <w:r w:rsidR="003A34DE" w:rsidRPr="00A05B52">
        <w:rPr>
          <w:rFonts w:cs="Arial"/>
          <w:szCs w:val="22"/>
        </w:rPr>
        <w:t>2</w:t>
      </w:r>
      <w:ins w:id="519" w:author="kmr2" w:date="2013-08-06T11:40:00Z">
        <w:r w:rsidR="000E63C4" w:rsidRPr="00A05B52">
          <w:rPr>
            <w:rFonts w:cs="Arial"/>
            <w:szCs w:val="22"/>
          </w:rPr>
          <w:t>.</w:t>
        </w:r>
      </w:ins>
      <w:ins w:id="520" w:author="kmr2" w:date="2013-08-06T09:37:00Z">
        <w:r w:rsidR="002B618B" w:rsidRPr="00A05B52">
          <w:rPr>
            <w:rFonts w:cs="Arial"/>
            <w:szCs w:val="22"/>
          </w:rPr>
          <w:t>0</w:t>
        </w:r>
      </w:ins>
      <w:ins w:id="521" w:author="Merzke, Daniel" w:date="2015-04-09T14:14:00Z">
        <w:r w:rsidR="00CA2CFD" w:rsidRPr="00A05B52">
          <w:rPr>
            <w:rFonts w:cs="Arial"/>
            <w:szCs w:val="22"/>
          </w:rPr>
          <w:t>6</w:t>
        </w:r>
      </w:ins>
      <w:r w:rsidR="003A34DE" w:rsidRPr="00A05B52">
        <w:rPr>
          <w:rFonts w:cs="Arial"/>
          <w:szCs w:val="22"/>
        </w:rPr>
        <w:tab/>
        <w:t>Agency Action Review Meeting</w:t>
      </w:r>
      <w:bookmarkEnd w:id="517"/>
      <w:ins w:id="522" w:author="kmr2" w:date="2013-08-29T10:44:00Z">
        <w:r w:rsidR="005A7430" w:rsidRPr="00A05B52">
          <w:rPr>
            <w:rFonts w:cs="Arial"/>
            <w:szCs w:val="22"/>
          </w:rPr>
          <w:t xml:space="preserve"> (AARM)</w:t>
        </w:r>
      </w:ins>
    </w:p>
    <w:p w14:paraId="5AD25A90"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52E92159" w14:textId="3B1D4588" w:rsidR="008F4F87"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523" w:author="Merzke, Daniel" w:date="2017-03-27T08:51:00Z"/>
          <w:szCs w:val="22"/>
        </w:rPr>
      </w:pPr>
      <w:r w:rsidRPr="00A05B52">
        <w:rPr>
          <w:szCs w:val="22"/>
        </w:rPr>
        <w:t xml:space="preserve">An AARM is conducted several weeks after the issuance of the </w:t>
      </w:r>
      <w:ins w:id="524" w:author="Merzke, Daniel" w:date="2016-03-30T13:11:00Z">
        <w:r w:rsidR="00085B05" w:rsidRPr="00A05B52">
          <w:rPr>
            <w:szCs w:val="22"/>
          </w:rPr>
          <w:t>annual assessment letters</w:t>
        </w:r>
      </w:ins>
      <w:r w:rsidRPr="00A05B52">
        <w:rPr>
          <w:szCs w:val="22"/>
        </w:rPr>
        <w:t xml:space="preserve">.  This meeting is attended by senior NRC managers and is chaired by the Executive Director for Operations (EDO) or designee.  The purpose of this meeting is to allow a collegial review by senior NRC managers of: </w:t>
      </w:r>
    </w:p>
    <w:p w14:paraId="54B147C5" w14:textId="77777777" w:rsidR="008F4F87" w:rsidRPr="00A05B52" w:rsidRDefault="008F4F87"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4"/>
        <w:rPr>
          <w:ins w:id="525" w:author="Merzke, Daniel" w:date="2017-03-27T08:52:00Z"/>
          <w:szCs w:val="22"/>
        </w:rPr>
      </w:pPr>
    </w:p>
    <w:p w14:paraId="301B34BF" w14:textId="5B9A87C9" w:rsidR="008F4F87"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4"/>
        <w:rPr>
          <w:ins w:id="526" w:author="Merzke, Daniel" w:date="2017-03-27T08:51:00Z"/>
          <w:szCs w:val="22"/>
        </w:rPr>
      </w:pPr>
      <w:r w:rsidRPr="00A05B52">
        <w:rPr>
          <w:szCs w:val="22"/>
        </w:rPr>
        <w:t xml:space="preserve">(1) </w:t>
      </w:r>
      <w:proofErr w:type="gramStart"/>
      <w:r w:rsidRPr="00A05B52">
        <w:rPr>
          <w:szCs w:val="22"/>
        </w:rPr>
        <w:t>the</w:t>
      </w:r>
      <w:proofErr w:type="gramEnd"/>
      <w:r w:rsidRPr="00A05B52">
        <w:rPr>
          <w:szCs w:val="22"/>
        </w:rPr>
        <w:t xml:space="preserve"> appropriateness of agency actions for plants with significant performance issues using the data compiled during the </w:t>
      </w:r>
      <w:ins w:id="527" w:author="Merzke, Daniel" w:date="2017-04-11T07:36:00Z">
        <w:r w:rsidR="00B86341" w:rsidRPr="00A05B52">
          <w:rPr>
            <w:szCs w:val="22"/>
          </w:rPr>
          <w:t>end</w:t>
        </w:r>
      </w:ins>
      <w:r w:rsidRPr="00A05B52">
        <w:rPr>
          <w:szCs w:val="22"/>
        </w:rPr>
        <w:noBreakHyphen/>
        <w:t>of</w:t>
      </w:r>
      <w:ins w:id="528" w:author="kmr2" w:date="2013-07-02T08:40:00Z">
        <w:r w:rsidR="001824B3" w:rsidRPr="00A05B52">
          <w:rPr>
            <w:szCs w:val="22"/>
          </w:rPr>
          <w:t>-</w:t>
        </w:r>
      </w:ins>
      <w:ins w:id="529" w:author="Merzke, Daniel" w:date="2017-04-11T07:36:00Z">
        <w:r w:rsidR="00B86341" w:rsidRPr="00A05B52">
          <w:rPr>
            <w:szCs w:val="22"/>
          </w:rPr>
          <w:t>c</w:t>
        </w:r>
      </w:ins>
      <w:ins w:id="530" w:author="kmr2" w:date="2013-07-02T08:40:00Z">
        <w:r w:rsidR="001824B3" w:rsidRPr="00A05B52">
          <w:rPr>
            <w:szCs w:val="22"/>
          </w:rPr>
          <w:t>ycle</w:t>
        </w:r>
      </w:ins>
      <w:r w:rsidRPr="00A05B52">
        <w:rPr>
          <w:szCs w:val="22"/>
        </w:rPr>
        <w:t xml:space="preserve"> review</w:t>
      </w:r>
      <w:ins w:id="531" w:author="kmr2" w:date="2013-08-06T09:42:00Z">
        <w:r w:rsidR="0086203F" w:rsidRPr="00A05B52">
          <w:rPr>
            <w:szCs w:val="22"/>
          </w:rPr>
          <w:t xml:space="preserve"> for both operating reactors and reactors under construction</w:t>
        </w:r>
      </w:ins>
      <w:r w:rsidRPr="00A05B52">
        <w:rPr>
          <w:szCs w:val="22"/>
        </w:rPr>
        <w:t xml:space="preserve">, </w:t>
      </w:r>
    </w:p>
    <w:p w14:paraId="1EC3579C" w14:textId="77777777" w:rsidR="008F4F87"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4"/>
        <w:rPr>
          <w:ins w:id="532" w:author="Merzke, Daniel" w:date="2017-03-27T08:52:00Z"/>
          <w:szCs w:val="22"/>
        </w:rPr>
      </w:pPr>
      <w:r w:rsidRPr="00A05B52">
        <w:rPr>
          <w:szCs w:val="22"/>
        </w:rPr>
        <w:t xml:space="preserve">(2) </w:t>
      </w:r>
      <w:proofErr w:type="gramStart"/>
      <w:r w:rsidRPr="00A05B52">
        <w:rPr>
          <w:szCs w:val="22"/>
        </w:rPr>
        <w:t>trends</w:t>
      </w:r>
      <w:proofErr w:type="gramEnd"/>
      <w:r w:rsidRPr="00A05B52">
        <w:rPr>
          <w:szCs w:val="22"/>
        </w:rPr>
        <w:t xml:space="preserve"> in overall industry performance, </w:t>
      </w:r>
    </w:p>
    <w:p w14:paraId="4704B571" w14:textId="77777777" w:rsidR="008F4F87"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4"/>
        <w:rPr>
          <w:ins w:id="533" w:author="Merzke, Daniel" w:date="2017-03-27T08:52:00Z"/>
          <w:szCs w:val="22"/>
        </w:rPr>
      </w:pPr>
      <w:r w:rsidRPr="00A05B52">
        <w:rPr>
          <w:szCs w:val="22"/>
        </w:rPr>
        <w:t xml:space="preserve">(3) </w:t>
      </w:r>
      <w:proofErr w:type="gramStart"/>
      <w:r w:rsidRPr="00A05B52">
        <w:rPr>
          <w:szCs w:val="22"/>
        </w:rPr>
        <w:t>the</w:t>
      </w:r>
      <w:proofErr w:type="gramEnd"/>
      <w:r w:rsidRPr="00A05B52">
        <w:rPr>
          <w:szCs w:val="22"/>
        </w:rPr>
        <w:t xml:space="preserve"> appropriateness of Agency actions concerning fuel cycle facilities and other material licensees with significant performance problems,</w:t>
      </w:r>
      <w:ins w:id="534" w:author="kmr2" w:date="2013-08-06T09:43:00Z">
        <w:r w:rsidR="0086203F" w:rsidRPr="00A05B52">
          <w:rPr>
            <w:szCs w:val="22"/>
          </w:rPr>
          <w:t xml:space="preserve"> </w:t>
        </w:r>
      </w:ins>
    </w:p>
    <w:p w14:paraId="1AB18B9E" w14:textId="14244FF0" w:rsidR="008F4F87"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4"/>
        <w:rPr>
          <w:ins w:id="535" w:author="Merzke, Daniel" w:date="2017-03-27T08:52:00Z"/>
          <w:szCs w:val="22"/>
        </w:rPr>
      </w:pPr>
      <w:r w:rsidRPr="00A05B52">
        <w:rPr>
          <w:szCs w:val="22"/>
        </w:rPr>
        <w:t xml:space="preserve">(4) </w:t>
      </w:r>
      <w:proofErr w:type="gramStart"/>
      <w:r w:rsidRPr="00A05B52">
        <w:rPr>
          <w:szCs w:val="22"/>
        </w:rPr>
        <w:t>the</w:t>
      </w:r>
      <w:proofErr w:type="gramEnd"/>
      <w:r w:rsidRPr="00A05B52">
        <w:rPr>
          <w:szCs w:val="22"/>
        </w:rPr>
        <w:t xml:space="preserve"> results of the ROP self</w:t>
      </w:r>
      <w:r w:rsidRPr="00A05B52">
        <w:rPr>
          <w:szCs w:val="22"/>
        </w:rPr>
        <w:noBreakHyphen/>
        <w:t>assessment, including a review of approved deviations from the Action Matrix</w:t>
      </w:r>
      <w:ins w:id="536" w:author="kmr2" w:date="2013-08-06T09:43:00Z">
        <w:r w:rsidR="0086203F" w:rsidRPr="00A05B52">
          <w:rPr>
            <w:szCs w:val="22"/>
          </w:rPr>
          <w:t xml:space="preserve">, and </w:t>
        </w:r>
      </w:ins>
    </w:p>
    <w:p w14:paraId="2845DE87" w14:textId="77777777" w:rsidR="008F4F87" w:rsidRPr="00A05B52" w:rsidRDefault="0086203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4"/>
        <w:rPr>
          <w:ins w:id="537" w:author="Merzke, Daniel" w:date="2017-03-27T08:52:00Z"/>
          <w:szCs w:val="22"/>
        </w:rPr>
      </w:pPr>
      <w:ins w:id="538" w:author="kmr2" w:date="2013-08-06T09:43:00Z">
        <w:r w:rsidRPr="00A05B52">
          <w:rPr>
            <w:szCs w:val="22"/>
          </w:rPr>
          <w:t xml:space="preserve">(5) </w:t>
        </w:r>
        <w:proofErr w:type="gramStart"/>
        <w:r w:rsidRPr="00A05B52">
          <w:rPr>
            <w:szCs w:val="22"/>
          </w:rPr>
          <w:t>the</w:t>
        </w:r>
        <w:proofErr w:type="gramEnd"/>
        <w:r w:rsidRPr="00A05B52">
          <w:rPr>
            <w:szCs w:val="22"/>
          </w:rPr>
          <w:t xml:space="preserve"> results of the </w:t>
        </w:r>
      </w:ins>
      <w:ins w:id="539" w:author="kmr2" w:date="2013-08-06T09:44:00Z">
        <w:r w:rsidRPr="00A05B52">
          <w:rPr>
            <w:szCs w:val="22"/>
          </w:rPr>
          <w:t>Construction Reactor Oversight Process</w:t>
        </w:r>
      </w:ins>
      <w:ins w:id="540" w:author="kmr2" w:date="2013-08-06T09:43:00Z">
        <w:r w:rsidRPr="00A05B52">
          <w:rPr>
            <w:szCs w:val="22"/>
          </w:rPr>
          <w:t xml:space="preserve"> self</w:t>
        </w:r>
        <w:r w:rsidRPr="00A05B52">
          <w:rPr>
            <w:szCs w:val="22"/>
          </w:rPr>
          <w:noBreakHyphen/>
          <w:t xml:space="preserve">assessment, including a review of approved deviations from the </w:t>
        </w:r>
      </w:ins>
      <w:ins w:id="541" w:author="kmr2" w:date="2013-08-06T09:44:00Z">
        <w:r w:rsidRPr="00A05B52">
          <w:rPr>
            <w:szCs w:val="22"/>
          </w:rPr>
          <w:t xml:space="preserve">Construction </w:t>
        </w:r>
      </w:ins>
      <w:ins w:id="542" w:author="kmr2" w:date="2013-08-06T09:43:00Z">
        <w:r w:rsidRPr="00A05B52">
          <w:rPr>
            <w:szCs w:val="22"/>
          </w:rPr>
          <w:t>Action Matrix</w:t>
        </w:r>
      </w:ins>
      <w:r w:rsidR="003A34DE" w:rsidRPr="00A05B52">
        <w:rPr>
          <w:szCs w:val="22"/>
        </w:rPr>
        <w:t xml:space="preserve">.  </w:t>
      </w:r>
    </w:p>
    <w:p w14:paraId="1B76A861" w14:textId="77777777" w:rsidR="008F4F87" w:rsidRPr="00A05B52" w:rsidRDefault="008F4F87"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543" w:author="Merzke, Daniel" w:date="2017-03-27T08:52:00Z"/>
          <w:szCs w:val="22"/>
        </w:rPr>
      </w:pPr>
    </w:p>
    <w:p w14:paraId="1AC7E7C6" w14:textId="77777777" w:rsidR="007F4DC9"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7F4DC9" w:rsidSect="007F4DC9">
          <w:footerReference w:type="default" r:id="rId16"/>
          <w:pgSz w:w="12240" w:h="15840" w:code="1"/>
          <w:pgMar w:top="1440" w:right="1440" w:bottom="1440" w:left="1440" w:header="720" w:footer="720" w:gutter="0"/>
          <w:cols w:space="720"/>
          <w:noEndnote/>
          <w:docGrid w:linePitch="326"/>
        </w:sectPr>
      </w:pPr>
      <w:r w:rsidRPr="00A05B52">
        <w:rPr>
          <w:szCs w:val="22"/>
        </w:rPr>
        <w:t xml:space="preserve">Plants with significant performance weaknesses are those plants in </w:t>
      </w:r>
      <w:ins w:id="544" w:author="kmr2" w:date="2013-08-06T09:39:00Z">
        <w:r w:rsidR="0086203F" w:rsidRPr="00A05B52">
          <w:rPr>
            <w:szCs w:val="22"/>
          </w:rPr>
          <w:t xml:space="preserve">the Degraded </w:t>
        </w:r>
      </w:ins>
      <w:ins w:id="545" w:author="Merzke, Daniel" w:date="2016-03-30T13:12:00Z">
        <w:r w:rsidR="00085B05" w:rsidRPr="00A05B52">
          <w:rPr>
            <w:szCs w:val="22"/>
          </w:rPr>
          <w:t>Performance</w:t>
        </w:r>
      </w:ins>
      <w:ins w:id="546" w:author="kmr2" w:date="2013-08-06T09:39:00Z">
        <w:r w:rsidR="0086203F" w:rsidRPr="00A05B52">
          <w:rPr>
            <w:szCs w:val="22"/>
          </w:rPr>
          <w:t xml:space="preserve"> </w:t>
        </w:r>
      </w:ins>
      <w:ins w:id="547" w:author="Merzke, Daniel" w:date="2016-09-07T07:57:00Z">
        <w:r w:rsidR="00A00920" w:rsidRPr="00A05B52">
          <w:rPr>
            <w:szCs w:val="22"/>
          </w:rPr>
          <w:t>c</w:t>
        </w:r>
      </w:ins>
      <w:ins w:id="548" w:author="kmr2" w:date="2013-08-06T09:39:00Z">
        <w:r w:rsidR="0086203F" w:rsidRPr="00A05B52">
          <w:rPr>
            <w:szCs w:val="22"/>
          </w:rPr>
          <w:t xml:space="preserve">olumn for more than three years, </w:t>
        </w:r>
      </w:ins>
      <w:ins w:id="549" w:author="Merzke, Daniel" w:date="2014-01-03T08:50:00Z">
        <w:r w:rsidR="00005765" w:rsidRPr="00A05B52">
          <w:rPr>
            <w:szCs w:val="22"/>
          </w:rPr>
          <w:t xml:space="preserve">in </w:t>
        </w:r>
      </w:ins>
      <w:r w:rsidRPr="00A05B52">
        <w:rPr>
          <w:szCs w:val="22"/>
        </w:rPr>
        <w:t>the Multiple/Repetitive Degraded Cornerstone</w:t>
      </w:r>
      <w:ins w:id="550" w:author="kmr2" w:date="2013-08-06T09:39:00Z">
        <w:r w:rsidR="0086203F" w:rsidRPr="00A05B52">
          <w:rPr>
            <w:szCs w:val="22"/>
          </w:rPr>
          <w:t>,</w:t>
        </w:r>
      </w:ins>
      <w:r w:rsidRPr="00A05B52">
        <w:rPr>
          <w:szCs w:val="22"/>
        </w:rPr>
        <w:t xml:space="preserve"> or Unacceptable Performance columns of the Action Matrix</w:t>
      </w:r>
      <w:ins w:id="551" w:author="Merzke, Daniel" w:date="2014-01-03T08:51:00Z">
        <w:r w:rsidR="000537BF" w:rsidRPr="00A05B52">
          <w:rPr>
            <w:szCs w:val="22"/>
          </w:rPr>
          <w:t>, and</w:t>
        </w:r>
      </w:ins>
      <w:ins w:id="552" w:author="kmr2" w:date="2013-09-04T17:06:00Z">
        <w:r w:rsidR="00897370" w:rsidRPr="00A05B52">
          <w:rPr>
            <w:szCs w:val="22"/>
          </w:rPr>
          <w:t xml:space="preserve"> plants under IMC 0350 oversight</w:t>
        </w:r>
      </w:ins>
      <w:r w:rsidRPr="00A05B52">
        <w:rPr>
          <w:szCs w:val="22"/>
        </w:rPr>
        <w:t>.  The AARM is similar in many respects to the S</w:t>
      </w:r>
      <w:ins w:id="553" w:author="kmr2" w:date="2013-09-04T17:05:00Z">
        <w:r w:rsidR="00897370" w:rsidRPr="00A05B52">
          <w:rPr>
            <w:szCs w:val="22"/>
          </w:rPr>
          <w:t xml:space="preserve">enior </w:t>
        </w:r>
      </w:ins>
      <w:r w:rsidRPr="00A05B52">
        <w:rPr>
          <w:szCs w:val="22"/>
        </w:rPr>
        <w:t>M</w:t>
      </w:r>
      <w:ins w:id="554" w:author="kmr2" w:date="2013-09-04T17:06:00Z">
        <w:r w:rsidR="00897370" w:rsidRPr="00A05B52">
          <w:rPr>
            <w:szCs w:val="22"/>
          </w:rPr>
          <w:t xml:space="preserve">anagement </w:t>
        </w:r>
      </w:ins>
      <w:r w:rsidRPr="00A05B52">
        <w:rPr>
          <w:szCs w:val="22"/>
        </w:rPr>
        <w:t>M</w:t>
      </w:r>
      <w:ins w:id="555" w:author="kmr2" w:date="2013-09-04T17:06:00Z">
        <w:r w:rsidR="00897370" w:rsidRPr="00A05B52">
          <w:rPr>
            <w:szCs w:val="22"/>
          </w:rPr>
          <w:t>eeting</w:t>
        </w:r>
      </w:ins>
      <w:ins w:id="556" w:author="kmr2" w:date="2013-09-04T17:11:00Z">
        <w:r w:rsidR="00CC0CB6" w:rsidRPr="00A05B52">
          <w:rPr>
            <w:szCs w:val="22"/>
          </w:rPr>
          <w:t xml:space="preserve"> (SMM)</w:t>
        </w:r>
      </w:ins>
      <w:ins w:id="557" w:author="kmr2" w:date="2013-08-29T10:45:00Z">
        <w:r w:rsidR="005A7430" w:rsidRPr="00A05B52">
          <w:rPr>
            <w:szCs w:val="22"/>
          </w:rPr>
          <w:t>,</w:t>
        </w:r>
      </w:ins>
      <w:r w:rsidRPr="00A05B52">
        <w:rPr>
          <w:szCs w:val="22"/>
        </w:rPr>
        <w:t xml:space="preserve"> which was conducted under the previous oversight program.  One notable difference is that while the purpose of the SMM was to assess licensee performance and determine appropriate agency actions, the AARM is </w:t>
      </w:r>
      <w:ins w:id="558" w:author="kmr2" w:date="2013-08-29T10:46:00Z">
        <w:r w:rsidR="00CC0CB6" w:rsidRPr="00A05B52">
          <w:rPr>
            <w:szCs w:val="22"/>
          </w:rPr>
          <w:t xml:space="preserve">an </w:t>
        </w:r>
      </w:ins>
      <w:ins w:id="559" w:author="kmr2" w:date="2013-09-04T17:11:00Z">
        <w:r w:rsidR="00CC0CB6" w:rsidRPr="00A05B52">
          <w:rPr>
            <w:szCs w:val="22"/>
          </w:rPr>
          <w:t>A</w:t>
        </w:r>
      </w:ins>
      <w:ins w:id="560" w:author="kmr2" w:date="2013-08-29T10:46:00Z">
        <w:r w:rsidR="005A7430" w:rsidRPr="00A05B52">
          <w:rPr>
            <w:szCs w:val="22"/>
          </w:rPr>
          <w:t xml:space="preserve">gency internal control </w:t>
        </w:r>
      </w:ins>
      <w:r w:rsidRPr="00A05B52">
        <w:rPr>
          <w:szCs w:val="22"/>
        </w:rPr>
        <w:t xml:space="preserve">to confirm the adequacy of Agency actions determined during the </w:t>
      </w:r>
      <w:ins w:id="561" w:author="Merzke, Daniel" w:date="2017-04-11T07:37:00Z">
        <w:r w:rsidR="00153013" w:rsidRPr="00A05B52">
          <w:rPr>
            <w:szCs w:val="22"/>
          </w:rPr>
          <w:t>end</w:t>
        </w:r>
      </w:ins>
      <w:r w:rsidRPr="00A05B52">
        <w:rPr>
          <w:szCs w:val="22"/>
        </w:rPr>
        <w:noBreakHyphen/>
        <w:t>of</w:t>
      </w:r>
      <w:ins w:id="562" w:author="kmr2" w:date="2013-07-02T08:40:00Z">
        <w:r w:rsidR="001824B3" w:rsidRPr="00A05B52">
          <w:rPr>
            <w:szCs w:val="22"/>
          </w:rPr>
          <w:t>-</w:t>
        </w:r>
      </w:ins>
      <w:ins w:id="563" w:author="Merzke, Daniel" w:date="2017-04-11T07:37:00Z">
        <w:r w:rsidR="00153013" w:rsidRPr="00A05B52">
          <w:rPr>
            <w:szCs w:val="22"/>
          </w:rPr>
          <w:t>c</w:t>
        </w:r>
      </w:ins>
      <w:ins w:id="564" w:author="kmr2" w:date="2013-07-02T08:40:00Z">
        <w:r w:rsidR="001824B3" w:rsidRPr="00A05B52">
          <w:rPr>
            <w:szCs w:val="22"/>
          </w:rPr>
          <w:t>ycle</w:t>
        </w:r>
      </w:ins>
      <w:r w:rsidRPr="00A05B52">
        <w:rPr>
          <w:szCs w:val="22"/>
        </w:rPr>
        <w:t xml:space="preserve"> meeting</w:t>
      </w:r>
      <w:ins w:id="565" w:author="Merzke, Daniel" w:date="2016-03-30T13:19:00Z">
        <w:r w:rsidR="00235196" w:rsidRPr="00A05B52">
          <w:rPr>
            <w:szCs w:val="22"/>
          </w:rPr>
          <w:t>s</w:t>
        </w:r>
      </w:ins>
      <w:r w:rsidRPr="00A05B52">
        <w:rPr>
          <w:szCs w:val="22"/>
        </w:rPr>
        <w:t xml:space="preserve"> using the Action Matrix.</w:t>
      </w:r>
    </w:p>
    <w:p w14:paraId="13240FEF" w14:textId="2FD07806"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566" w:author="Merzke, Daniel" w:date="2017-03-30T08:18:00Z"/>
          <w:szCs w:val="22"/>
        </w:rPr>
      </w:pPr>
      <w:r w:rsidRPr="00A05B52">
        <w:rPr>
          <w:szCs w:val="22"/>
        </w:rPr>
        <w:t>The Regional Administrators (or designees) and the Director of NRR (or designee) will brief the participants on overall industry performance, ROP self</w:t>
      </w:r>
      <w:r w:rsidRPr="00A05B52">
        <w:rPr>
          <w:szCs w:val="22"/>
        </w:rPr>
        <w:noBreakHyphen/>
        <w:t>assessment results, and any plants with significant performance weaknesses as determined by the Action Matrix.  Other program offices will also attend the meeting</w:t>
      </w:r>
      <w:ins w:id="567" w:author="kmr2" w:date="2013-08-06T09:45:00Z">
        <w:r w:rsidR="00165A64" w:rsidRPr="00A05B52">
          <w:rPr>
            <w:szCs w:val="22"/>
          </w:rPr>
          <w:t xml:space="preserve"> as needed</w:t>
        </w:r>
      </w:ins>
      <w:r w:rsidRPr="00A05B52">
        <w:rPr>
          <w:szCs w:val="22"/>
        </w:rPr>
        <w:t>.  The role of these various AARM participants is to:  (1) provide an opportunity for these offices to share their insights into license</w:t>
      </w:r>
      <w:ins w:id="568" w:author="kmr2" w:date="2013-08-29T10:46:00Z">
        <w:r w:rsidR="005A7430" w:rsidRPr="00A05B52">
          <w:rPr>
            <w:szCs w:val="22"/>
          </w:rPr>
          <w:t>e</w:t>
        </w:r>
      </w:ins>
      <w:r w:rsidRPr="00A05B52">
        <w:rPr>
          <w:szCs w:val="22"/>
        </w:rPr>
        <w:t xml:space="preserve"> performance over the course of the annual assessment period and (2) provide clarifying or ancillary remarks regarding ongoing or current issues within their </w:t>
      </w:r>
      <w:ins w:id="569" w:author="kmr2" w:date="2013-08-29T10:46:00Z">
        <w:r w:rsidR="005A7430" w:rsidRPr="00A05B52">
          <w:rPr>
            <w:szCs w:val="22"/>
          </w:rPr>
          <w:t>areas of responsibility</w:t>
        </w:r>
      </w:ins>
      <w:r w:rsidRPr="00A05B52">
        <w:rPr>
          <w:szCs w:val="22"/>
        </w:rPr>
        <w:t>.</w:t>
      </w:r>
    </w:p>
    <w:p w14:paraId="69840310" w14:textId="77777777" w:rsidR="00F1766F" w:rsidRPr="00A05B52" w:rsidRDefault="00F176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8766DD8" w14:textId="77777777" w:rsidR="00F1766F" w:rsidRDefault="00F176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570" w:author="Merzke, Daniel" w:date="2017-03-30T08:18:00Z">
        <w:r w:rsidRPr="00A05B52">
          <w:rPr>
            <w:szCs w:val="22"/>
          </w:rPr>
          <w:t>Further details on conducting the AARM can be found in Management Directive</w:t>
        </w:r>
      </w:ins>
      <w:ins w:id="571" w:author="Merzke, Daniel" w:date="2017-03-30T08:19:00Z">
        <w:r w:rsidR="004E3F85" w:rsidRPr="00A05B52">
          <w:rPr>
            <w:szCs w:val="22"/>
          </w:rPr>
          <w:t xml:space="preserve"> (MD)</w:t>
        </w:r>
      </w:ins>
      <w:ins w:id="572" w:author="Merzke, Daniel" w:date="2017-03-30T08:18:00Z">
        <w:r w:rsidRPr="00A05B52">
          <w:rPr>
            <w:szCs w:val="22"/>
          </w:rPr>
          <w:t xml:space="preserve"> 8.14, </w:t>
        </w:r>
      </w:ins>
      <w:ins w:id="573" w:author="Merzke, Daniel" w:date="2017-03-30T08:19:00Z">
        <w:r w:rsidRPr="00A05B52">
          <w:rPr>
            <w:szCs w:val="22"/>
          </w:rPr>
          <w:t>“Agency Action Review Meeting.”</w:t>
        </w:r>
      </w:ins>
    </w:p>
    <w:p w14:paraId="39C6C1B2"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4735618" w14:textId="0BD4D087" w:rsidR="003A34DE" w:rsidRPr="00A05B52" w:rsidRDefault="009A09DA" w:rsidP="007F4DC9">
      <w:pPr>
        <w:pStyle w:val="Heading2"/>
        <w:tabs>
          <w:tab w:val="left" w:pos="810"/>
        </w:tabs>
        <w:spacing w:before="0"/>
        <w:rPr>
          <w:rFonts w:cs="Arial"/>
          <w:szCs w:val="22"/>
        </w:rPr>
      </w:pPr>
      <w:bookmarkStart w:id="574" w:name="_Toc363552310"/>
      <w:ins w:id="575" w:author="kmr2" w:date="2012-08-22T10:50:00Z">
        <w:r w:rsidRPr="00A05B52">
          <w:rPr>
            <w:rFonts w:cs="Arial"/>
            <w:szCs w:val="22"/>
          </w:rPr>
          <w:t>0</w:t>
        </w:r>
      </w:ins>
      <w:r w:rsidR="003A34DE" w:rsidRPr="00A05B52">
        <w:rPr>
          <w:rFonts w:cs="Arial"/>
          <w:szCs w:val="22"/>
        </w:rPr>
        <w:t>2.</w:t>
      </w:r>
      <w:ins w:id="576" w:author="kmr2" w:date="2012-08-22T10:45:00Z">
        <w:r w:rsidR="00173823" w:rsidRPr="00A05B52">
          <w:rPr>
            <w:rFonts w:cs="Arial"/>
            <w:szCs w:val="22"/>
          </w:rPr>
          <w:t>0</w:t>
        </w:r>
      </w:ins>
      <w:ins w:id="577" w:author="Merzke, Daniel" w:date="2016-02-25T13:09:00Z">
        <w:r w:rsidR="007D5B24" w:rsidRPr="00A05B52">
          <w:rPr>
            <w:rFonts w:cs="Arial"/>
            <w:szCs w:val="22"/>
          </w:rPr>
          <w:t>7</w:t>
        </w:r>
      </w:ins>
      <w:ins w:id="578" w:author="kmr2" w:date="2012-08-22T10:57:00Z">
        <w:r w:rsidR="001F464B" w:rsidRPr="00A05B52">
          <w:rPr>
            <w:rFonts w:cs="Arial"/>
            <w:szCs w:val="22"/>
          </w:rPr>
          <w:tab/>
        </w:r>
      </w:ins>
      <w:r w:rsidR="003A34DE" w:rsidRPr="00A05B52">
        <w:rPr>
          <w:rFonts w:cs="Arial"/>
          <w:szCs w:val="22"/>
        </w:rPr>
        <w:t>Commission Meeting</w:t>
      </w:r>
      <w:bookmarkEnd w:id="574"/>
    </w:p>
    <w:p w14:paraId="27BA9091"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B48C6D8" w14:textId="44ADB595" w:rsidR="003A34DE"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The EDO will brief the Commission annually on the results of the AARM, including a discussion of any deviations from the ROP Action Matrix.</w:t>
      </w:r>
      <w:ins w:id="579" w:author="kmr2" w:date="2013-08-06T09:46:00Z">
        <w:r w:rsidR="00165A64" w:rsidRPr="00A05B52">
          <w:rPr>
            <w:szCs w:val="22"/>
          </w:rPr>
          <w:t xml:space="preserve">  </w:t>
        </w:r>
      </w:ins>
      <w:r w:rsidRPr="00A05B52">
        <w:rPr>
          <w:szCs w:val="22"/>
        </w:rPr>
        <w:t xml:space="preserve">The Commission should be briefed within </w:t>
      </w:r>
      <w:ins w:id="580" w:author="Merzke, Daniel" w:date="2016-02-25T13:10:00Z">
        <w:r w:rsidR="00D11646" w:rsidRPr="00A05B52">
          <w:rPr>
            <w:szCs w:val="22"/>
          </w:rPr>
          <w:t xml:space="preserve">four </w:t>
        </w:r>
      </w:ins>
      <w:r w:rsidRPr="00A05B52">
        <w:rPr>
          <w:szCs w:val="22"/>
        </w:rPr>
        <w:t>weeks of the completion of the AARM to ensure the timely dissemination of the assessment results</w:t>
      </w:r>
      <w:ins w:id="581" w:author="Merzke, Daniel" w:date="2016-02-25T13:10:00Z">
        <w:r w:rsidR="00D11646" w:rsidRPr="00A05B52">
          <w:rPr>
            <w:szCs w:val="22"/>
          </w:rPr>
          <w:t>, subject to Commission scheduling constraints.</w:t>
        </w:r>
      </w:ins>
    </w:p>
    <w:p w14:paraId="190191FA"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0559FD0" w14:textId="2F508A21" w:rsidR="003A34DE" w:rsidRPr="00A05B52" w:rsidRDefault="009A09DA" w:rsidP="007F4DC9">
      <w:pPr>
        <w:pStyle w:val="Heading2"/>
        <w:tabs>
          <w:tab w:val="left" w:pos="810"/>
        </w:tabs>
        <w:spacing w:before="0"/>
        <w:rPr>
          <w:rFonts w:cs="Arial"/>
          <w:szCs w:val="22"/>
        </w:rPr>
      </w:pPr>
      <w:bookmarkStart w:id="582" w:name="_Toc363552311"/>
      <w:ins w:id="583" w:author="kmr2" w:date="2012-08-22T10:50:00Z">
        <w:r w:rsidRPr="00A05B52">
          <w:rPr>
            <w:rFonts w:cs="Arial"/>
            <w:szCs w:val="22"/>
          </w:rPr>
          <w:t>0</w:t>
        </w:r>
      </w:ins>
      <w:r w:rsidR="003A34DE" w:rsidRPr="00A05B52">
        <w:rPr>
          <w:rFonts w:cs="Arial"/>
          <w:szCs w:val="22"/>
        </w:rPr>
        <w:t>2.</w:t>
      </w:r>
      <w:ins w:id="584" w:author="kmr2" w:date="2012-08-22T10:45:00Z">
        <w:r w:rsidR="00173823" w:rsidRPr="00A05B52">
          <w:rPr>
            <w:rFonts w:cs="Arial"/>
            <w:szCs w:val="22"/>
          </w:rPr>
          <w:t>0</w:t>
        </w:r>
      </w:ins>
      <w:ins w:id="585" w:author="Merzke, Daniel" w:date="2016-02-25T13:09:00Z">
        <w:r w:rsidR="003A7500" w:rsidRPr="00A05B52">
          <w:rPr>
            <w:rFonts w:cs="Arial"/>
            <w:szCs w:val="22"/>
          </w:rPr>
          <w:t>8</w:t>
        </w:r>
      </w:ins>
      <w:r w:rsidR="003A34DE" w:rsidRPr="00A05B52">
        <w:rPr>
          <w:rFonts w:cs="Arial"/>
          <w:szCs w:val="22"/>
        </w:rPr>
        <w:tab/>
      </w:r>
      <w:bookmarkEnd w:id="582"/>
      <w:ins w:id="586" w:author="Merzke, Daniel" w:date="2017-03-17T09:32:00Z">
        <w:r w:rsidR="00076ABF" w:rsidRPr="00A05B52">
          <w:rPr>
            <w:rFonts w:cs="Arial"/>
            <w:szCs w:val="22"/>
          </w:rPr>
          <w:t>Public Stakeholder Involvement</w:t>
        </w:r>
      </w:ins>
    </w:p>
    <w:p w14:paraId="5FE0C1F5"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4C7DB436" w14:textId="044D55F5" w:rsidR="0035725B" w:rsidRPr="00A05B52" w:rsidRDefault="007F426A"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87" w:author="Merzke, Daniel" w:date="2017-03-29T09:49:00Z"/>
          <w:szCs w:val="22"/>
        </w:rPr>
      </w:pPr>
      <w:ins w:id="588" w:author="Merzke, Daniel" w:date="2017-03-29T09:41:00Z">
        <w:r w:rsidRPr="00A05B52">
          <w:rPr>
            <w:szCs w:val="22"/>
          </w:rPr>
          <w:t>The NRC shall host an annual assessment meeting for the public to discuss the assessment of licensee performance</w:t>
        </w:r>
      </w:ins>
      <w:ins w:id="589" w:author="Merzke, Daniel" w:date="2017-03-29T09:47:00Z">
        <w:r w:rsidRPr="00A05B52">
          <w:rPr>
            <w:szCs w:val="22"/>
          </w:rPr>
          <w:t xml:space="preserve"> and to answer questions from public stakeholders.  For licensees in Columns 1 or 2 of the Action Matrix, these meetings are focused on public interaction, and are not </w:t>
        </w:r>
      </w:ins>
      <w:ins w:id="590" w:author="Merzke, Daniel" w:date="2017-04-11T07:40:00Z">
        <w:r w:rsidR="00FC463B" w:rsidRPr="00A05B52">
          <w:rPr>
            <w:szCs w:val="22"/>
          </w:rPr>
          <w:t xml:space="preserve">specifically </w:t>
        </w:r>
      </w:ins>
      <w:ins w:id="591" w:author="Merzke, Daniel" w:date="2017-03-29T09:47:00Z">
        <w:r w:rsidRPr="00A05B52">
          <w:rPr>
            <w:szCs w:val="22"/>
          </w:rPr>
          <w:t xml:space="preserve">meetings with the licensee, although the licensee will likely attend to also respond to questions from </w:t>
        </w:r>
      </w:ins>
      <w:ins w:id="592" w:author="Merzke, Daniel" w:date="2017-03-29T09:49:00Z">
        <w:r w:rsidRPr="00A05B52">
          <w:rPr>
            <w:szCs w:val="22"/>
          </w:rPr>
          <w:t>the</w:t>
        </w:r>
      </w:ins>
      <w:ins w:id="593" w:author="Merzke, Daniel" w:date="2017-03-29T09:47:00Z">
        <w:r w:rsidRPr="00A05B52">
          <w:rPr>
            <w:szCs w:val="22"/>
          </w:rPr>
          <w:t xml:space="preserve"> </w:t>
        </w:r>
      </w:ins>
      <w:ins w:id="594" w:author="Merzke, Daniel" w:date="2017-03-29T09:49:00Z">
        <w:r w:rsidRPr="00A05B52">
          <w:rPr>
            <w:szCs w:val="22"/>
          </w:rPr>
          <w:t>public.</w:t>
        </w:r>
        <w:r w:rsidR="0035725B" w:rsidRPr="00A05B52">
          <w:rPr>
            <w:szCs w:val="22"/>
          </w:rPr>
          <w:t xml:space="preserve">  For plants that have been in Column 1 or 2 of the Action Matrix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ins>
    </w:p>
    <w:p w14:paraId="0D775E27" w14:textId="77777777" w:rsidR="007F426A" w:rsidRPr="00A05B52" w:rsidRDefault="007F426A"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3763AC2D" w14:textId="550572E6" w:rsidR="00165A64" w:rsidRPr="00A05B52" w:rsidRDefault="00165A64"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95" w:author="kmr2" w:date="2013-08-06T09:47:00Z"/>
          <w:szCs w:val="22"/>
        </w:rPr>
      </w:pPr>
      <w:ins w:id="596" w:author="kmr2" w:date="2013-08-06T09:47:00Z">
        <w:r w:rsidRPr="00A05B52">
          <w:rPr>
            <w:szCs w:val="22"/>
          </w:rPr>
          <w:t xml:space="preserve">For plants that have been in Column 3, 4, or 5 of the Action Matrix, involvement of the public in a meeting or some other appropriate venue should be scheduled within </w:t>
        </w:r>
        <w:r w:rsidRPr="00A05B52">
          <w:rPr>
            <w:szCs w:val="22"/>
          </w:rPr>
          <w:lastRenderedPageBreak/>
          <w:t>16 weeks of the end of the assessment period.  The 16-week guideline may occasionally be exceeded to accommodate the regional office or licensee’s schedule.  For these plants, public involvement should include a formal public meeting with the licensee</w:t>
        </w:r>
      </w:ins>
      <w:ins w:id="597" w:author="Merzke, Daniel" w:date="2016-03-21T13:53:00Z">
        <w:r w:rsidR="00E25216" w:rsidRPr="00A05B52">
          <w:rPr>
            <w:szCs w:val="22"/>
          </w:rPr>
          <w:t>, but t</w:t>
        </w:r>
      </w:ins>
      <w:ins w:id="598" w:author="Merzke, Daniel" w:date="2016-03-21T13:54:00Z">
        <w:r w:rsidR="00E25216" w:rsidRPr="00A05B52">
          <w:rPr>
            <w:szCs w:val="22"/>
          </w:rPr>
          <w:t>he decision should also take into consideration historical stakeholder interest and involvement when determining the type of meeting to hold</w:t>
        </w:r>
      </w:ins>
      <w:ins w:id="599" w:author="Merzke, Daniel" w:date="2017-04-03T12:31:00Z">
        <w:r w:rsidR="006936EF" w:rsidRPr="00A05B52">
          <w:rPr>
            <w:szCs w:val="22"/>
          </w:rPr>
          <w:t>.</w:t>
        </w:r>
      </w:ins>
    </w:p>
    <w:p w14:paraId="05D1020F" w14:textId="77777777" w:rsidR="00165A64" w:rsidRPr="00A05B52" w:rsidRDefault="00165A64"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10744F79" w14:textId="77777777" w:rsidR="00165A64" w:rsidRPr="00A05B52" w:rsidRDefault="00165A64"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ins w:id="600" w:author="kmr2" w:date="2013-08-06T09:47:00Z">
        <w:r w:rsidRPr="00A05B52">
          <w:rPr>
            <w:szCs w:val="22"/>
          </w:rPr>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 the regions need to have with the licensee, and any other areas of public interest.</w:t>
        </w:r>
      </w:ins>
    </w:p>
    <w:p w14:paraId="59198296" w14:textId="77777777" w:rsidR="004F673A" w:rsidRPr="00A05B52" w:rsidRDefault="004F673A"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198C3A8" w14:textId="77777777" w:rsidR="007F4DC9"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7F4DC9" w:rsidSect="007F4DC9">
          <w:footerReference w:type="default" r:id="rId17"/>
          <w:pgSz w:w="12240" w:h="15840" w:code="1"/>
          <w:pgMar w:top="1440" w:right="1440" w:bottom="1440" w:left="1440" w:header="720" w:footer="720" w:gutter="0"/>
          <w:cols w:space="720"/>
          <w:noEndnote/>
          <w:docGrid w:linePitch="326"/>
        </w:sectPr>
      </w:pPr>
      <w:r w:rsidRPr="00A05B52">
        <w:rPr>
          <w:szCs w:val="22"/>
        </w:rPr>
        <w:t>The regional offices should use this meeting as an opportunity to engage interested stakeholders on the performance of the plant and the role of the agency in ensuring safe plant operations.  The annual public meeting is intended to provide a forum for a candid discussion of issues related to the licensee</w:t>
      </w:r>
      <w:r w:rsidR="00853CB3" w:rsidRPr="00A05B52">
        <w:rPr>
          <w:szCs w:val="22"/>
        </w:rPr>
        <w:t>’</w:t>
      </w:r>
      <w:r w:rsidRPr="00A05B52">
        <w:rPr>
          <w:szCs w:val="22"/>
        </w:rPr>
        <w:t xml:space="preserve">s performance.  NRC management, as specified in the Action </w:t>
      </w:r>
    </w:p>
    <w:p w14:paraId="2C802DF4" w14:textId="24F4E242"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Matrix, will discuss the agency</w:t>
      </w:r>
      <w:r w:rsidR="00853CB3" w:rsidRPr="00A05B52">
        <w:rPr>
          <w:szCs w:val="22"/>
        </w:rPr>
        <w:t>’</w:t>
      </w:r>
      <w:r w:rsidRPr="00A05B52">
        <w:rPr>
          <w:szCs w:val="22"/>
        </w:rPr>
        <w:t>s evaluation of licensee pe</w:t>
      </w:r>
      <w:r w:rsidR="00385A16" w:rsidRPr="00A05B52">
        <w:rPr>
          <w:szCs w:val="22"/>
        </w:rPr>
        <w:t>rformance as documented in the annual assessment l</w:t>
      </w:r>
      <w:r w:rsidRPr="00A05B52">
        <w:rPr>
          <w:szCs w:val="22"/>
        </w:rPr>
        <w:t>etter.</w:t>
      </w:r>
    </w:p>
    <w:p w14:paraId="4C6FBB8A"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757A7090" w14:textId="2E7C3056" w:rsidR="00CF16BF" w:rsidRPr="00A05B52" w:rsidRDefault="00C7579D"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601" w:author="Merzke, Daniel" w:date="2017-04-03T12:33:00Z">
        <w:r w:rsidRPr="00A05B52">
          <w:rPr>
            <w:szCs w:val="22"/>
          </w:rPr>
          <w:t>For meetings with the public, t</w:t>
        </w:r>
      </w:ins>
      <w:r w:rsidR="003A34DE" w:rsidRPr="00A05B52">
        <w:rPr>
          <w:szCs w:val="22"/>
        </w:rPr>
        <w:t xml:space="preserve">he </w:t>
      </w:r>
      <w:ins w:id="602" w:author="Merzke, Daniel" w:date="2016-03-22T07:50:00Z">
        <w:r w:rsidR="00570277" w:rsidRPr="00A05B52">
          <w:rPr>
            <w:szCs w:val="22"/>
          </w:rPr>
          <w:t xml:space="preserve">annual assessment letters </w:t>
        </w:r>
      </w:ins>
      <w:r w:rsidR="003A34DE" w:rsidRPr="00A05B52">
        <w:rPr>
          <w:szCs w:val="22"/>
        </w:rPr>
        <w:t xml:space="preserve">provide the minimum information that should be conveyed to </w:t>
      </w:r>
      <w:ins w:id="603" w:author="Merzke, Daniel" w:date="2017-03-31T08:11:00Z">
        <w:r w:rsidR="00827A8D" w:rsidRPr="00A05B52">
          <w:rPr>
            <w:szCs w:val="22"/>
          </w:rPr>
          <w:t>stakeholders</w:t>
        </w:r>
      </w:ins>
      <w:r w:rsidR="003A34DE" w:rsidRPr="00A05B52">
        <w:rPr>
          <w:szCs w:val="22"/>
        </w:rPr>
        <w:t xml:space="preserve"> in the annual public meeting.  However, this does not preclude the presentation of additional plant performance information when placed in the proper context.  The licensee should be given the opportunity to respond at the meeting to any information contained in the </w:t>
      </w:r>
      <w:ins w:id="604" w:author="Merzke, Daniel" w:date="2016-03-22T07:51:00Z">
        <w:r w:rsidR="00570277" w:rsidRPr="00A05B52">
          <w:rPr>
            <w:szCs w:val="22"/>
          </w:rPr>
          <w:t>annual assessment letter</w:t>
        </w:r>
      </w:ins>
      <w:r w:rsidR="003A34DE" w:rsidRPr="00A05B52">
        <w:rPr>
          <w:szCs w:val="22"/>
        </w:rPr>
        <w:t>.  The licensee should also be given the opportunity to present to the NRC any new or existing programs that are designed to maintain or improve their current performance.  Members of the public, the press, and government officials from other agencies are considered as observers during the conduct of the meeting.  However, attendees should be given the opportunity to ask questions of the NRC representatives before the conclusion of the meeting.</w:t>
      </w:r>
    </w:p>
    <w:p w14:paraId="5AB97A1C" w14:textId="77777777" w:rsidR="00E87458" w:rsidRPr="00A05B52" w:rsidRDefault="00E87458"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94C042B" w14:textId="77777777" w:rsidR="00E87458" w:rsidRDefault="00E87458"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ins w:id="605" w:author="Merzke, Daniel" w:date="2017-04-10T08:51:00Z">
        <w:r w:rsidRPr="00A05B52">
          <w:rPr>
            <w:szCs w:val="22"/>
          </w:rPr>
          <w:t xml:space="preserve">Plants under the oversight of IMC 0350 will conduct public meetings in accordance with the IMC 0350 Oversight Panel direction.  </w:t>
        </w:r>
      </w:ins>
    </w:p>
    <w:p w14:paraId="3C970163" w14:textId="77777777" w:rsidR="007F4DC9" w:rsidRDefault="007F4DC9"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081D0863" w14:textId="77777777" w:rsidR="007F4DC9" w:rsidRPr="00A05B52" w:rsidRDefault="007F4DC9"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53D3B25" w14:textId="7FCD45F8" w:rsidR="003A34DE" w:rsidRPr="00A05B52" w:rsidRDefault="00E87458" w:rsidP="007F4DC9">
      <w:pPr>
        <w:pStyle w:val="Heading1"/>
        <w:spacing w:before="0"/>
        <w:rPr>
          <w:rFonts w:cs="Arial"/>
          <w:szCs w:val="22"/>
        </w:rPr>
      </w:pPr>
      <w:bookmarkStart w:id="606" w:name="_Toc363552312"/>
      <w:ins w:id="607" w:author="Merzke, Daniel" w:date="2017-04-10T08:51:00Z">
        <w:r w:rsidRPr="00A05B52">
          <w:rPr>
            <w:rFonts w:cs="Arial"/>
            <w:szCs w:val="22"/>
          </w:rPr>
          <w:lastRenderedPageBreak/>
          <w:t>0</w:t>
        </w:r>
      </w:ins>
      <w:ins w:id="608" w:author="kmr2" w:date="2012-08-22T10:45:00Z">
        <w:r w:rsidR="0035585E" w:rsidRPr="00A05B52">
          <w:rPr>
            <w:rFonts w:cs="Arial"/>
            <w:szCs w:val="22"/>
          </w:rPr>
          <w:t>308.</w:t>
        </w:r>
        <w:r w:rsidR="00173823" w:rsidRPr="00A05B52">
          <w:rPr>
            <w:rFonts w:cs="Arial"/>
            <w:szCs w:val="22"/>
          </w:rPr>
          <w:t>4-</w:t>
        </w:r>
      </w:ins>
      <w:ins w:id="609" w:author="kmr2" w:date="2012-08-22T11:31:00Z">
        <w:r w:rsidR="000A5DEF" w:rsidRPr="00A05B52">
          <w:rPr>
            <w:rFonts w:cs="Arial"/>
            <w:szCs w:val="22"/>
          </w:rPr>
          <w:t>0</w:t>
        </w:r>
      </w:ins>
      <w:r w:rsidR="003A34DE" w:rsidRPr="00A05B52">
        <w:rPr>
          <w:rFonts w:cs="Arial"/>
          <w:szCs w:val="22"/>
        </w:rPr>
        <w:t>3</w:t>
      </w:r>
      <w:ins w:id="610" w:author="kmr2" w:date="2012-08-22T10:45:00Z">
        <w:r w:rsidR="00173823" w:rsidRPr="00A05B52">
          <w:rPr>
            <w:rFonts w:cs="Arial"/>
            <w:szCs w:val="22"/>
          </w:rPr>
          <w:tab/>
        </w:r>
      </w:ins>
      <w:r w:rsidR="003A34DE" w:rsidRPr="00A05B52">
        <w:rPr>
          <w:rFonts w:cs="Arial"/>
          <w:szCs w:val="22"/>
        </w:rPr>
        <w:t>ACTION MATRIX</w:t>
      </w:r>
      <w:bookmarkEnd w:id="606"/>
    </w:p>
    <w:p w14:paraId="4912FDF1"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78A4D7FF" w14:textId="6B87E7A4"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The Action Matrix was developed with the philosophy that, within a certain level of safety performance (i.e., the licensee response band), licensees would address their performance issues without additional NRC engagement beyond the baseline inspection program.  Agency action beyond the baseline inspection program will occur only if assessment input thresholds are exceeded.  The Action Matrix identifies the range of NRC and licensee actions and the appropriate level of communication for varying levels of licensee performance.  The Action Matrix describes a graded approach in addressing performance issues.</w:t>
      </w:r>
    </w:p>
    <w:p w14:paraId="66FF3C7C"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68C03BC8" w14:textId="274197A6" w:rsidR="003A34DE"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The graded approach to assessment is applied in many different ways to improve the effectiveness and efficiency of NRC actions.  Early in the development of the new assessment program, it was determined that varying levels of NRC resources and management oversight could be applied to different levels of licensee performance.  For example, the scope of inspection and inspection resources applied will be increased as the assessment inputs indicate performance deficiencies of a more significant nature.  Likewise, it was decided that the level of NRC management oversight for all plants should be graded based on plant performance.  For example, a plant with a single White input can have its meetings with the licensee conducted by a regional Division Director.  However, a plant with more significant issues resulting in performance in the Degraded </w:t>
      </w:r>
      <w:ins w:id="611" w:author="Merzke, Daniel" w:date="2016-03-30T13:23:00Z">
        <w:r w:rsidR="0083611E" w:rsidRPr="00A05B52">
          <w:rPr>
            <w:szCs w:val="22"/>
          </w:rPr>
          <w:t xml:space="preserve">Performance </w:t>
        </w:r>
      </w:ins>
      <w:r w:rsidRPr="00A05B52">
        <w:rPr>
          <w:szCs w:val="22"/>
        </w:rPr>
        <w:t>column of the Action Matrix would have its meetings conducted by the Regional Administrator (or designee).</w:t>
      </w:r>
    </w:p>
    <w:p w14:paraId="5CD77423" w14:textId="77777777" w:rsidR="007F4DC9" w:rsidRPr="00A05B52" w:rsidRDefault="007F4DC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9E656CC" w14:textId="77777777" w:rsidR="00341876" w:rsidRPr="00A05B52" w:rsidRDefault="00C02085" w:rsidP="007F4DC9">
      <w:pPr>
        <w:pStyle w:val="Heading2"/>
        <w:tabs>
          <w:tab w:val="left" w:pos="810"/>
        </w:tabs>
        <w:spacing w:before="0"/>
        <w:rPr>
          <w:ins w:id="612" w:author="kmr2" w:date="2013-07-12T13:38:00Z"/>
          <w:rFonts w:cs="Arial"/>
          <w:szCs w:val="22"/>
          <w:u w:val="none"/>
        </w:rPr>
      </w:pPr>
      <w:bookmarkStart w:id="613" w:name="_Toc363552313"/>
      <w:ins w:id="614" w:author="kmr2" w:date="2012-08-22T11:10:00Z">
        <w:r w:rsidRPr="00A05B52">
          <w:rPr>
            <w:rFonts w:cs="Arial"/>
            <w:szCs w:val="22"/>
          </w:rPr>
          <w:t>03.01</w:t>
        </w:r>
        <w:r w:rsidRPr="00A05B52">
          <w:rPr>
            <w:rFonts w:cs="Arial"/>
            <w:szCs w:val="22"/>
          </w:rPr>
          <w:tab/>
        </w:r>
      </w:ins>
      <w:ins w:id="615" w:author="kmr2" w:date="2012-08-22T11:11:00Z">
        <w:r w:rsidRPr="00A05B52">
          <w:rPr>
            <w:rFonts w:cs="Arial"/>
            <w:szCs w:val="22"/>
          </w:rPr>
          <w:t>Range of Actions</w:t>
        </w:r>
      </w:ins>
      <w:bookmarkEnd w:id="613"/>
      <w:ins w:id="616" w:author="kmr2" w:date="2013-07-12T12:41:00Z">
        <w:r w:rsidR="00C11710" w:rsidRPr="00A05B52">
          <w:rPr>
            <w:rFonts w:cs="Arial"/>
            <w:szCs w:val="22"/>
            <w:u w:val="none"/>
          </w:rPr>
          <w:t xml:space="preserve">  </w:t>
        </w:r>
      </w:ins>
    </w:p>
    <w:p w14:paraId="649C7C77" w14:textId="77777777" w:rsidR="00341876" w:rsidRPr="00A05B52" w:rsidRDefault="00341876" w:rsidP="007F4DC9">
      <w:pPr>
        <w:rPr>
          <w:ins w:id="617" w:author="kmr2" w:date="2013-07-12T13:38:00Z"/>
          <w:szCs w:val="22"/>
        </w:rPr>
      </w:pPr>
    </w:p>
    <w:p w14:paraId="625FCF73" w14:textId="64233EA9" w:rsidR="003A34DE" w:rsidRPr="00A05B52" w:rsidRDefault="003A34DE" w:rsidP="007F4DC9">
      <w:pPr>
        <w:rPr>
          <w:szCs w:val="22"/>
        </w:rPr>
      </w:pPr>
      <w:r w:rsidRPr="00A05B52">
        <w:rPr>
          <w:szCs w:val="22"/>
        </w:rPr>
        <w:t>The Action Matrix specifies a range of actions appropriate for each level of performance.  These action</w:t>
      </w:r>
      <w:ins w:id="618" w:author="Merzke, Daniel" w:date="2017-04-03T12:35:00Z">
        <w:r w:rsidR="00F35394" w:rsidRPr="00A05B52">
          <w:rPr>
            <w:szCs w:val="22"/>
          </w:rPr>
          <w:t>s</w:t>
        </w:r>
      </w:ins>
      <w:r w:rsidRPr="00A05B52">
        <w:rPr>
          <w:szCs w:val="22"/>
        </w:rPr>
        <w:t xml:space="preserve"> are defined as follows:</w:t>
      </w:r>
    </w:p>
    <w:p w14:paraId="10A6500A"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3F2EFAA" w14:textId="3B224B3F" w:rsidR="007F4DC9" w:rsidRDefault="003A34DE" w:rsidP="007F4DC9">
      <w:pPr>
        <w:pStyle w:val="ListParagraph"/>
        <w:numPr>
          <w:ilvl w:val="0"/>
          <w:numId w:val="2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sectPr w:rsidR="007F4DC9" w:rsidSect="007F4DC9">
          <w:footerReference w:type="default" r:id="rId18"/>
          <w:pgSz w:w="12240" w:h="15840" w:code="1"/>
          <w:pgMar w:top="1440" w:right="1440" w:bottom="1440" w:left="1440" w:header="720" w:footer="720" w:gutter="0"/>
          <w:cols w:space="720"/>
          <w:noEndnote/>
          <w:docGrid w:linePitch="326"/>
        </w:sectPr>
      </w:pPr>
      <w:r w:rsidRPr="00A05B52">
        <w:rPr>
          <w:szCs w:val="22"/>
          <w:u w:val="single"/>
        </w:rPr>
        <w:t>Regulatory Performance Meetings</w:t>
      </w:r>
      <w:r w:rsidR="00C11710" w:rsidRPr="00A05B52">
        <w:rPr>
          <w:szCs w:val="22"/>
        </w:rPr>
        <w:t>:</w:t>
      </w:r>
      <w:r w:rsidRPr="00A05B52">
        <w:rPr>
          <w:szCs w:val="22"/>
        </w:rPr>
        <w:t xml:space="preserve">  Regulatory performance meetings are held between licensees and the agency to discuss corrective actions associated with safety significant inspection findings.  Each safety significant assessment input shall be discussed in order to arrive at a shared understanding of the performance issues, underlying causes, and planned licensee actions.</w:t>
      </w:r>
    </w:p>
    <w:p w14:paraId="1AE51AC3" w14:textId="2DAD81C9" w:rsidR="003A34DE" w:rsidRPr="00A05B52" w:rsidRDefault="003A34DE" w:rsidP="007F4DC9">
      <w:pPr>
        <w:pStyle w:val="ListParagraph"/>
        <w:numPr>
          <w:ilvl w:val="0"/>
          <w:numId w:val="2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r w:rsidRPr="00A05B52">
        <w:rPr>
          <w:szCs w:val="22"/>
          <w:u w:val="single"/>
        </w:rPr>
        <w:t>Licensee Action</w:t>
      </w:r>
      <w:ins w:id="619" w:author="kmr2" w:date="2013-07-12T12:45:00Z">
        <w:r w:rsidR="00C11710" w:rsidRPr="00A05B52">
          <w:rPr>
            <w:szCs w:val="22"/>
          </w:rPr>
          <w:t>:</w:t>
        </w:r>
      </w:ins>
      <w:r w:rsidRPr="00A05B52">
        <w:rPr>
          <w:szCs w:val="22"/>
        </w:rPr>
        <w:t xml:space="preserve">  Anticipated actions by the licensee in response to overall </w:t>
      </w:r>
      <w:r w:rsidRPr="00A05B52">
        <w:rPr>
          <w:szCs w:val="22"/>
        </w:rPr>
        <w:lastRenderedPageBreak/>
        <w:t>performance indicated by the appropriate column of the Action Matrix.  If these actions are not being taken by the licensee then the agency may consider expanding the scope of the applicable supplemental inspection to appropriately address the area(s) of concern.  This would not be considered a deviation from the Action Matrix.</w:t>
      </w:r>
    </w:p>
    <w:p w14:paraId="62407338"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5D911704" w14:textId="77777777" w:rsidR="003A34DE" w:rsidRPr="00A05B52" w:rsidRDefault="00D444D8" w:rsidP="007F4DC9">
      <w:pPr>
        <w:pStyle w:val="ListParagraph"/>
        <w:numPr>
          <w:ilvl w:val="0"/>
          <w:numId w:val="2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del w:id="620" w:author="kmr2" w:date="2013-07-12T11:47:00Z">
        <w:r w:rsidRPr="00A05B52" w:rsidDel="00AC460E">
          <w:rPr>
            <w:szCs w:val="22"/>
          </w:rPr>
          <w:tab/>
        </w:r>
      </w:del>
      <w:r w:rsidR="003A34DE" w:rsidRPr="00A05B52">
        <w:rPr>
          <w:szCs w:val="22"/>
          <w:u w:val="single"/>
        </w:rPr>
        <w:t>NRC Inspection</w:t>
      </w:r>
      <w:r w:rsidR="00C11710" w:rsidRPr="00A05B52">
        <w:rPr>
          <w:szCs w:val="22"/>
        </w:rPr>
        <w:t>:</w:t>
      </w:r>
      <w:r w:rsidR="003A34DE" w:rsidRPr="00A05B52">
        <w:rPr>
          <w:szCs w:val="22"/>
        </w:rPr>
        <w:t xml:space="preserve">  The range of NRC inspection activities in response to performance indicated by the appropriate column of the Action Matrix.</w:t>
      </w:r>
    </w:p>
    <w:p w14:paraId="222CCEF8"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2C0CC3C1" w14:textId="3727BF73" w:rsidR="003A34DE" w:rsidRPr="00A05B52" w:rsidRDefault="00D444D8" w:rsidP="007F4DC9">
      <w:pPr>
        <w:pStyle w:val="ListParagraph"/>
        <w:numPr>
          <w:ilvl w:val="0"/>
          <w:numId w:val="2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del w:id="621" w:author="kmr2" w:date="2013-07-12T11:47:00Z">
        <w:r w:rsidRPr="00A05B52" w:rsidDel="00AC460E">
          <w:rPr>
            <w:szCs w:val="22"/>
          </w:rPr>
          <w:tab/>
        </w:r>
      </w:del>
      <w:r w:rsidR="003A34DE" w:rsidRPr="00A05B52">
        <w:rPr>
          <w:szCs w:val="22"/>
          <w:u w:val="single"/>
        </w:rPr>
        <w:t>Regulatory Actions</w:t>
      </w:r>
      <w:ins w:id="622" w:author="kmr2" w:date="2013-07-12T12:46:00Z">
        <w:r w:rsidR="00C11710" w:rsidRPr="00A05B52">
          <w:rPr>
            <w:szCs w:val="22"/>
          </w:rPr>
          <w:t>:</w:t>
        </w:r>
      </w:ins>
      <w:r w:rsidR="003A34DE" w:rsidRPr="00A05B52">
        <w:rPr>
          <w:szCs w:val="22"/>
        </w:rPr>
        <w:t xml:space="preserve">  </w:t>
      </w:r>
      <w:ins w:id="623" w:author="Merzke, Daniel" w:date="2017-04-10T08:55:00Z">
        <w:r w:rsidR="006C7A43" w:rsidRPr="00A05B52">
          <w:rPr>
            <w:szCs w:val="22"/>
          </w:rPr>
          <w:t>The r</w:t>
        </w:r>
      </w:ins>
      <w:r w:rsidR="003A34DE" w:rsidRPr="00A05B52">
        <w:rPr>
          <w:szCs w:val="22"/>
        </w:rPr>
        <w:t>ange of actions that may be taken by the agency in response to performance indicated by the appropriate column of the Action Matrix.</w:t>
      </w:r>
    </w:p>
    <w:p w14:paraId="00BE9DC8"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2BB7ACE4" w14:textId="0FECFF2A" w:rsidR="003A34DE" w:rsidRDefault="00D444D8" w:rsidP="007F4DC9">
      <w:pPr>
        <w:pStyle w:val="ListParagraph"/>
        <w:numPr>
          <w:ilvl w:val="0"/>
          <w:numId w:val="2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del w:id="624" w:author="kmr2" w:date="2013-07-12T11:47:00Z">
        <w:r w:rsidRPr="00A05B52" w:rsidDel="00AC460E">
          <w:rPr>
            <w:szCs w:val="22"/>
          </w:rPr>
          <w:tab/>
        </w:r>
      </w:del>
      <w:r w:rsidR="003A34DE" w:rsidRPr="00A05B52">
        <w:rPr>
          <w:szCs w:val="22"/>
          <w:u w:val="single"/>
        </w:rPr>
        <w:t>Communication</w:t>
      </w:r>
      <w:ins w:id="625" w:author="kmr2" w:date="2013-07-12T12:46:00Z">
        <w:r w:rsidR="00C11710" w:rsidRPr="00A05B52">
          <w:rPr>
            <w:szCs w:val="22"/>
          </w:rPr>
          <w:t>:</w:t>
        </w:r>
      </w:ins>
      <w:r w:rsidR="003A34DE" w:rsidRPr="00A05B52">
        <w:rPr>
          <w:szCs w:val="22"/>
        </w:rPr>
        <w:t xml:space="preserve">  </w:t>
      </w:r>
      <w:ins w:id="626" w:author="Merzke, Daniel" w:date="2017-04-10T08:55:00Z">
        <w:r w:rsidR="006C7A43" w:rsidRPr="00A05B52">
          <w:rPr>
            <w:szCs w:val="22"/>
          </w:rPr>
          <w:t>T</w:t>
        </w:r>
      </w:ins>
      <w:r w:rsidR="003A34DE" w:rsidRPr="00A05B52">
        <w:rPr>
          <w:szCs w:val="22"/>
        </w:rPr>
        <w:t>he appropriate level of NRC management to communicate the assessment results to the licensee and public.</w:t>
      </w:r>
    </w:p>
    <w:p w14:paraId="39E1021C" w14:textId="77777777" w:rsidR="007F4DC9" w:rsidRPr="00A05B52" w:rsidRDefault="007F4DC9" w:rsidP="007F4DC9">
      <w:pPr>
        <w:pStyle w:val="ListParagraph"/>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rPr>
          <w:szCs w:val="22"/>
        </w:rPr>
      </w:pPr>
    </w:p>
    <w:p w14:paraId="35E86A19" w14:textId="77777777" w:rsidR="00315425" w:rsidRPr="00A05B52" w:rsidRDefault="005A5C95" w:rsidP="007F4DC9">
      <w:pPr>
        <w:pStyle w:val="Heading2"/>
        <w:tabs>
          <w:tab w:val="left" w:pos="810"/>
        </w:tabs>
        <w:spacing w:before="0"/>
        <w:rPr>
          <w:ins w:id="627" w:author="kmr2" w:date="2013-07-12T12:48:00Z"/>
          <w:rFonts w:cs="Arial"/>
          <w:szCs w:val="22"/>
        </w:rPr>
      </w:pPr>
      <w:bookmarkStart w:id="628" w:name="_Toc363552314"/>
      <w:ins w:id="629" w:author="kmr2" w:date="2012-08-22T11:11:00Z">
        <w:r w:rsidRPr="00A05B52">
          <w:rPr>
            <w:rFonts w:cs="Arial"/>
            <w:szCs w:val="22"/>
          </w:rPr>
          <w:t>03.0</w:t>
        </w:r>
      </w:ins>
      <w:ins w:id="630" w:author="kmr2" w:date="2013-07-12T12:36:00Z">
        <w:r w:rsidRPr="00A05B52">
          <w:rPr>
            <w:rFonts w:cs="Arial"/>
            <w:szCs w:val="22"/>
          </w:rPr>
          <w:t>2</w:t>
        </w:r>
      </w:ins>
      <w:ins w:id="631" w:author="kmr2" w:date="2012-08-22T11:11:00Z">
        <w:r w:rsidR="00C02085" w:rsidRPr="00A05B52">
          <w:rPr>
            <w:rFonts w:cs="Arial"/>
            <w:szCs w:val="22"/>
          </w:rPr>
          <w:tab/>
        </w:r>
      </w:ins>
      <w:ins w:id="632" w:author="kmr2" w:date="2012-08-22T11:12:00Z">
        <w:r w:rsidR="00C02085" w:rsidRPr="00A05B52">
          <w:rPr>
            <w:rFonts w:cs="Arial"/>
            <w:szCs w:val="22"/>
          </w:rPr>
          <w:t>Expe</w:t>
        </w:r>
        <w:r w:rsidR="00315425" w:rsidRPr="00A05B52">
          <w:rPr>
            <w:rFonts w:cs="Arial"/>
            <w:szCs w:val="22"/>
          </w:rPr>
          <w:t>cted NRC and Licensee Actions</w:t>
        </w:r>
      </w:ins>
      <w:bookmarkEnd w:id="628"/>
    </w:p>
    <w:p w14:paraId="303B1B26" w14:textId="77777777" w:rsidR="00315425" w:rsidRPr="00A05B52" w:rsidRDefault="00315425" w:rsidP="007F4DC9">
      <w:pPr>
        <w:rPr>
          <w:szCs w:val="22"/>
        </w:rPr>
      </w:pPr>
    </w:p>
    <w:p w14:paraId="668D4104" w14:textId="77777777" w:rsidR="003A34DE" w:rsidRPr="00A05B52" w:rsidRDefault="003A34DE" w:rsidP="007F4DC9">
      <w:pPr>
        <w:rPr>
          <w:szCs w:val="22"/>
        </w:rPr>
      </w:pPr>
      <w:r w:rsidRPr="00A05B52">
        <w:rPr>
          <w:szCs w:val="22"/>
        </w:rPr>
        <w:t>The Action Matrix lists expected NRC and licensee actions based on the inputs to the assessment program.  Actions are graded such that the agency becomes more engaged as licensee performance declines.  The thresholds for each column of the Action Matrix were established in a risk</w:t>
      </w:r>
      <w:r w:rsidRPr="00A05B52">
        <w:rPr>
          <w:szCs w:val="22"/>
        </w:rPr>
        <w:noBreakHyphen/>
        <w:t>informed manner to indicate declining licensee performance of a more pervasive and systemic nature as you proceed from the left</w:t>
      </w:r>
      <w:r w:rsidRPr="00A05B52">
        <w:rPr>
          <w:szCs w:val="22"/>
        </w:rPr>
        <w:noBreakHyphen/>
        <w:t>most column across the Action Matrix.  As assessment inputs (inspection findings and PIs) that have crossed thresholds accumulate (both in quantity of inputs and significance of thresholds crossed), required NRC actions become more significant in resources applied, scope of inspection, and level of NRC management oversight.  This is described in more detail below in the description of expected NRC and licensee actions for each column of the Action Matrix:</w:t>
      </w:r>
    </w:p>
    <w:p w14:paraId="540429D7"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EC612D1" w14:textId="536A934C" w:rsidR="003A34DE" w:rsidRPr="00A05B52" w:rsidRDefault="003A34DE" w:rsidP="007F4DC9">
      <w:pPr>
        <w:pStyle w:val="ListParagraph"/>
        <w:numPr>
          <w:ilvl w:val="0"/>
          <w:numId w:val="23"/>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r w:rsidRPr="00A05B52">
        <w:rPr>
          <w:szCs w:val="22"/>
        </w:rPr>
        <w:t xml:space="preserve">Licensee Response Column </w:t>
      </w:r>
      <w:r w:rsidRPr="00A05B52">
        <w:rPr>
          <w:szCs w:val="22"/>
        </w:rPr>
        <w:noBreakHyphen/>
        <w:t xml:space="preserve"> All assessment inputs are Green.  The licensee will receive only the baseline inspection program and identified deficiencies will be addressed through the licensee</w:t>
      </w:r>
      <w:r w:rsidR="00250F6A" w:rsidRPr="00A05B52">
        <w:rPr>
          <w:szCs w:val="22"/>
        </w:rPr>
        <w:t>’</w:t>
      </w:r>
      <w:r w:rsidRPr="00A05B52">
        <w:rPr>
          <w:szCs w:val="22"/>
        </w:rPr>
        <w:t>s corrective action program.  The NRC will periodically review and evaluate the licensee corrective action</w:t>
      </w:r>
      <w:ins w:id="633" w:author="Merzke, Daniel" w:date="2016-03-30T13:25:00Z">
        <w:r w:rsidR="00657C11" w:rsidRPr="00A05B52">
          <w:rPr>
            <w:szCs w:val="22"/>
          </w:rPr>
          <w:t>s</w:t>
        </w:r>
      </w:ins>
      <w:r w:rsidRPr="00A05B52">
        <w:rPr>
          <w:szCs w:val="22"/>
        </w:rPr>
        <w:t xml:space="preserve"> taken for identified deficiencies through routine problem identification and resolution inspections conducted under the baseline program.</w:t>
      </w:r>
    </w:p>
    <w:p w14:paraId="4FCCC37A"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7D73FA34" w14:textId="31BC7A6A" w:rsidR="003A34DE" w:rsidRDefault="003A34DE" w:rsidP="007F4DC9">
      <w:pPr>
        <w:pStyle w:val="ListParagraph"/>
        <w:numPr>
          <w:ilvl w:val="0"/>
          <w:numId w:val="23"/>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r w:rsidRPr="00A05B52">
        <w:rPr>
          <w:szCs w:val="22"/>
        </w:rPr>
        <w:lastRenderedPageBreak/>
        <w:t xml:space="preserve">Regulatory Response Column </w:t>
      </w:r>
      <w:r w:rsidRPr="00A05B52">
        <w:rPr>
          <w:szCs w:val="22"/>
        </w:rPr>
        <w:noBreakHyphen/>
        <w:t xml:space="preserve"> Assessment inputs result in one or two White inputs in a Strategic Performance Area.  </w:t>
      </w:r>
      <w:ins w:id="634" w:author="Merzke, Daniel" w:date="2017-03-17T11:02:00Z">
        <w:r w:rsidR="00AB5DBE" w:rsidRPr="00A05B52">
          <w:rPr>
            <w:szCs w:val="22"/>
          </w:rPr>
          <w:t>One or two White inputs indicate the need for NRC interaction above the baseline level of inspection.</w:t>
        </w:r>
      </w:ins>
      <w:r w:rsidRPr="00A05B52">
        <w:rPr>
          <w:szCs w:val="22"/>
        </w:rPr>
        <w:t xml:space="preserve">  However, indications at this level indicate performance deficiencies that appear to be isolated in nature, and warrant the lowest level of supplemental inspection by the NRC.  The licensee is expected to place the identified deficiencies in its corrective action program and perform an evaluation of the root and contributing causes.  The licensee</w:t>
      </w:r>
      <w:ins w:id="635" w:author="kmr2" w:date="2013-08-06T09:04:00Z">
        <w:r w:rsidR="00250F6A" w:rsidRPr="00A05B52">
          <w:rPr>
            <w:szCs w:val="22"/>
          </w:rPr>
          <w:t>’</w:t>
        </w:r>
      </w:ins>
      <w:r w:rsidRPr="00A05B52">
        <w:rPr>
          <w:szCs w:val="22"/>
        </w:rPr>
        <w:t>s evaluation will be reviewed during conduct of supplemental inspection procedure (IP) 95001</w:t>
      </w:r>
      <w:ins w:id="636" w:author="Merzke, Daniel" w:date="2017-04-18T07:08:00Z">
        <w:r w:rsidR="001A4FFB" w:rsidRPr="00A05B52">
          <w:rPr>
            <w:szCs w:val="22"/>
          </w:rPr>
          <w:t>, “Supplemental Inspection Response to Action Matrix Column 2 Inputs</w:t>
        </w:r>
      </w:ins>
      <w:r w:rsidRPr="00A05B52">
        <w:rPr>
          <w:szCs w:val="22"/>
        </w:rPr>
        <w:t>.</w:t>
      </w:r>
      <w:ins w:id="637" w:author="Merzke, Daniel" w:date="2017-04-18T07:08:00Z">
        <w:r w:rsidR="001A4FFB" w:rsidRPr="00A05B52">
          <w:rPr>
            <w:szCs w:val="22"/>
          </w:rPr>
          <w:t>”</w:t>
        </w:r>
      </w:ins>
      <w:r w:rsidRPr="00A05B52">
        <w:rPr>
          <w:szCs w:val="22"/>
        </w:rPr>
        <w:t xml:space="preserve">  Due to the apparent isolated nature of these performance deficiencies, the purpose of conducting IP 95001 is to independently review the licensee</w:t>
      </w:r>
      <w:r w:rsidR="0027014D" w:rsidRPr="00A05B52">
        <w:rPr>
          <w:szCs w:val="22"/>
        </w:rPr>
        <w:t>’</w:t>
      </w:r>
      <w:r w:rsidRPr="00A05B52">
        <w:rPr>
          <w:szCs w:val="22"/>
        </w:rPr>
        <w:t>s corrective actions to determine if they are appropriate to correct the underlying deficiency and prevent recurrence.</w:t>
      </w:r>
    </w:p>
    <w:p w14:paraId="2599DC38" w14:textId="77777777" w:rsidR="007F4DC9" w:rsidRPr="00A05B52" w:rsidRDefault="007F4DC9" w:rsidP="007F4DC9">
      <w:pPr>
        <w:pStyle w:val="ListParagraph"/>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rPr>
          <w:szCs w:val="22"/>
        </w:rPr>
      </w:pPr>
    </w:p>
    <w:p w14:paraId="024E5F41" w14:textId="77777777" w:rsidR="007F4DC9" w:rsidRDefault="003A34DE" w:rsidP="007F4DC9">
      <w:pPr>
        <w:pStyle w:val="ListParagraph"/>
        <w:numPr>
          <w:ilvl w:val="0"/>
          <w:numId w:val="23"/>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sectPr w:rsidR="007F4DC9" w:rsidSect="007F4DC9">
          <w:footerReference w:type="default" r:id="rId19"/>
          <w:pgSz w:w="12240" w:h="15840" w:code="1"/>
          <w:pgMar w:top="1440" w:right="1440" w:bottom="1440" w:left="1440" w:header="720" w:footer="720" w:gutter="0"/>
          <w:cols w:space="720"/>
          <w:noEndnote/>
          <w:docGrid w:linePitch="326"/>
        </w:sectPr>
      </w:pPr>
      <w:r w:rsidRPr="00A05B52">
        <w:rPr>
          <w:szCs w:val="22"/>
        </w:rPr>
        <w:t xml:space="preserve">Degraded </w:t>
      </w:r>
      <w:ins w:id="638" w:author="Merzke, Daniel" w:date="2016-03-23T10:04:00Z">
        <w:r w:rsidR="00614EBA" w:rsidRPr="00A05B52">
          <w:rPr>
            <w:szCs w:val="22"/>
          </w:rPr>
          <w:t xml:space="preserve">Performance </w:t>
        </w:r>
      </w:ins>
      <w:r w:rsidRPr="00A05B52">
        <w:rPr>
          <w:szCs w:val="22"/>
        </w:rPr>
        <w:t xml:space="preserve">Column </w:t>
      </w:r>
      <w:ins w:id="639" w:author="Merzke, Daniel" w:date="2017-03-29T06:49:00Z">
        <w:r w:rsidR="00D7265A" w:rsidRPr="00A05B52">
          <w:rPr>
            <w:szCs w:val="22"/>
          </w:rPr>
          <w:t>–</w:t>
        </w:r>
      </w:ins>
      <w:r w:rsidRPr="00A05B52">
        <w:rPr>
          <w:szCs w:val="22"/>
        </w:rPr>
        <w:t xml:space="preserve"> </w:t>
      </w:r>
      <w:ins w:id="640" w:author="Merzke, Daniel" w:date="2017-03-29T06:49:00Z">
        <w:r w:rsidR="00D7265A" w:rsidRPr="00A05B52">
          <w:rPr>
            <w:szCs w:val="22"/>
          </w:rPr>
          <w:t xml:space="preserve">A licensee in this column would </w:t>
        </w:r>
      </w:ins>
      <w:ins w:id="641" w:author="Merzke, Daniel" w:date="2017-03-29T06:50:00Z">
        <w:r w:rsidR="00D7265A" w:rsidRPr="00A05B52">
          <w:rPr>
            <w:szCs w:val="22"/>
          </w:rPr>
          <w:t>have a</w:t>
        </w:r>
      </w:ins>
      <w:r w:rsidRPr="00A05B52">
        <w:rPr>
          <w:szCs w:val="22"/>
        </w:rPr>
        <w:t xml:space="preserve">ssessment inputs </w:t>
      </w:r>
      <w:ins w:id="642" w:author="Merzke, Daniel" w:date="2017-03-29T06:50:00Z">
        <w:r w:rsidR="00D7265A" w:rsidRPr="00A05B52">
          <w:rPr>
            <w:szCs w:val="22"/>
          </w:rPr>
          <w:t xml:space="preserve">that </w:t>
        </w:r>
      </w:ins>
      <w:r w:rsidRPr="00A05B52">
        <w:rPr>
          <w:szCs w:val="22"/>
        </w:rPr>
        <w:t xml:space="preserve">result in a degraded cornerstone or </w:t>
      </w:r>
      <w:ins w:id="643" w:author="Merzke, Daniel" w:date="2016-09-12T08:46:00Z">
        <w:r w:rsidR="00D209FC" w:rsidRPr="00A05B52">
          <w:rPr>
            <w:szCs w:val="22"/>
          </w:rPr>
          <w:t xml:space="preserve">three </w:t>
        </w:r>
      </w:ins>
      <w:r w:rsidRPr="00A05B52">
        <w:rPr>
          <w:szCs w:val="22"/>
        </w:rPr>
        <w:t xml:space="preserve">White inputs </w:t>
      </w:r>
      <w:ins w:id="644" w:author="Merzke, Daniel" w:date="2017-03-29T06:50:00Z">
        <w:r w:rsidR="00D7265A" w:rsidRPr="00A05B52">
          <w:rPr>
            <w:szCs w:val="22"/>
          </w:rPr>
          <w:t xml:space="preserve">in </w:t>
        </w:r>
      </w:ins>
      <w:r w:rsidRPr="00A05B52">
        <w:rPr>
          <w:szCs w:val="22"/>
        </w:rPr>
        <w:t xml:space="preserve">any </w:t>
      </w:r>
      <w:ins w:id="645" w:author="Merzke, Daniel" w:date="2017-03-29T06:50:00Z">
        <w:r w:rsidR="00D7265A" w:rsidRPr="00A05B52">
          <w:rPr>
            <w:szCs w:val="22"/>
          </w:rPr>
          <w:t xml:space="preserve">one </w:t>
        </w:r>
      </w:ins>
      <w:r w:rsidRPr="00A05B52">
        <w:rPr>
          <w:szCs w:val="22"/>
        </w:rPr>
        <w:t xml:space="preserve">Strategic Performance Area.  A degraded cornerstone may result from </w:t>
      </w:r>
      <w:ins w:id="646" w:author="Merzke, Daniel" w:date="2016-03-23T10:03:00Z">
        <w:r w:rsidR="00335CB7" w:rsidRPr="00A05B52">
          <w:rPr>
            <w:szCs w:val="22"/>
          </w:rPr>
          <w:t xml:space="preserve">three </w:t>
        </w:r>
      </w:ins>
      <w:r w:rsidRPr="00A05B52">
        <w:rPr>
          <w:szCs w:val="22"/>
        </w:rPr>
        <w:t xml:space="preserve">or more White </w:t>
      </w:r>
    </w:p>
    <w:p w14:paraId="23ADFF57" w14:textId="081AAC3D" w:rsidR="003A34DE" w:rsidRPr="00A05B52" w:rsidRDefault="003A34DE" w:rsidP="007F4DC9">
      <w:pPr>
        <w:pStyle w:val="ListParagraph"/>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rPr>
          <w:ins w:id="647" w:author="Merzke, Daniel" w:date="2016-03-23T10:04:00Z"/>
          <w:szCs w:val="22"/>
        </w:rPr>
      </w:pPr>
      <w:proofErr w:type="gramStart"/>
      <w:r w:rsidRPr="00A05B52">
        <w:rPr>
          <w:szCs w:val="22"/>
        </w:rPr>
        <w:t>inputs</w:t>
      </w:r>
      <w:proofErr w:type="gramEnd"/>
      <w:r w:rsidRPr="00A05B52">
        <w:rPr>
          <w:szCs w:val="22"/>
        </w:rPr>
        <w:t xml:space="preserve"> in a single cornerstone, or a single Yellow input in a cornerstone.  These different combinations warrant increased NRC interaction since they represent a more substantial degradation focused on a particular aspect of licensee performance.  The licensee is expected to place the identified deficiencies in its corrective action program and perform an evaluation of the root and contributing causes for both the individual </w:t>
      </w:r>
      <w:proofErr w:type="gramStart"/>
      <w:r w:rsidRPr="00A05B52">
        <w:rPr>
          <w:szCs w:val="22"/>
        </w:rPr>
        <w:t>and</w:t>
      </w:r>
      <w:proofErr w:type="gramEnd"/>
      <w:r w:rsidRPr="00A05B52">
        <w:rPr>
          <w:szCs w:val="22"/>
        </w:rPr>
        <w:t xml:space="preserve"> the collective issues.  The licensee</w:t>
      </w:r>
      <w:ins w:id="648" w:author="kmr2" w:date="2013-08-06T09:04:00Z">
        <w:r w:rsidR="00250F6A" w:rsidRPr="00A05B52">
          <w:rPr>
            <w:szCs w:val="22"/>
          </w:rPr>
          <w:t>’</w:t>
        </w:r>
      </w:ins>
      <w:r w:rsidRPr="00A05B52">
        <w:rPr>
          <w:szCs w:val="22"/>
        </w:rPr>
        <w:t xml:space="preserve">s evaluation will be reviewed, along with an independent assessment of the extent of condition, during supplemental </w:t>
      </w:r>
      <w:ins w:id="649" w:author="Merzke, Daniel" w:date="2016-03-30T13:27:00Z">
        <w:r w:rsidR="00A42295" w:rsidRPr="00A05B52">
          <w:rPr>
            <w:szCs w:val="22"/>
          </w:rPr>
          <w:t xml:space="preserve">inspection </w:t>
        </w:r>
      </w:ins>
      <w:r w:rsidRPr="00A05B52">
        <w:rPr>
          <w:szCs w:val="22"/>
        </w:rPr>
        <w:t>IP 95002</w:t>
      </w:r>
      <w:r w:rsidR="001A19A9" w:rsidRPr="00A05B52">
        <w:rPr>
          <w:szCs w:val="22"/>
        </w:rPr>
        <w:t>, “</w:t>
      </w:r>
      <w:ins w:id="650" w:author="Merzke, Daniel" w:date="2017-04-11T08:19:00Z">
        <w:r w:rsidR="001A19A9" w:rsidRPr="00A05B52">
          <w:rPr>
            <w:szCs w:val="22"/>
          </w:rPr>
          <w:t>Supplemental Inspection for One Degraded Cornerstone or Any Three White Inputs in a Strategic Performance Area</w:t>
        </w:r>
      </w:ins>
      <w:r w:rsidRPr="00A05B52">
        <w:rPr>
          <w:szCs w:val="22"/>
        </w:rPr>
        <w:t>.</w:t>
      </w:r>
      <w:ins w:id="651" w:author="Merzke, Daniel" w:date="2017-04-11T08:19:00Z">
        <w:r w:rsidR="001A19A9" w:rsidRPr="00A05B52">
          <w:rPr>
            <w:szCs w:val="22"/>
          </w:rPr>
          <w:t xml:space="preserve">” </w:t>
        </w:r>
      </w:ins>
      <w:r w:rsidRPr="00A05B52">
        <w:rPr>
          <w:szCs w:val="22"/>
        </w:rPr>
        <w:t xml:space="preserve"> An independent assessment of the extent of condition of the performance deficiency is performed to ensure that the licensee has </w:t>
      </w:r>
      <w:ins w:id="652" w:author="kmr2" w:date="2013-07-02T08:44:00Z">
        <w:r w:rsidR="001824B3" w:rsidRPr="00A05B52">
          <w:rPr>
            <w:szCs w:val="22"/>
          </w:rPr>
          <w:t>thoroughly</w:t>
        </w:r>
      </w:ins>
      <w:r w:rsidRPr="00A05B52">
        <w:rPr>
          <w:szCs w:val="22"/>
        </w:rPr>
        <w:t xml:space="preserve"> evaluated the causes of the problems.</w:t>
      </w:r>
      <w:ins w:id="653" w:author="kmr2" w:date="2013-08-06T11:28:00Z">
        <w:r w:rsidR="003D10D1" w:rsidRPr="00A05B52">
          <w:rPr>
            <w:szCs w:val="22"/>
          </w:rPr>
          <w:t xml:space="preserve">  </w:t>
        </w:r>
        <w:r w:rsidR="003D10D1" w:rsidRPr="00A05B52">
          <w:rPr>
            <w:iCs/>
            <w:szCs w:val="22"/>
          </w:rPr>
          <w:t xml:space="preserve">Additionally, </w:t>
        </w:r>
      </w:ins>
      <w:ins w:id="654" w:author="Merzke, Daniel" w:date="2016-09-07T08:24:00Z">
        <w:r w:rsidR="00B9720C" w:rsidRPr="00A05B52">
          <w:rPr>
            <w:iCs/>
            <w:szCs w:val="22"/>
          </w:rPr>
          <w:t>if the licensee did not recognize, that one or more safety culture component deficiencies caused or significantly contributed to the risk-significant performance issues</w:t>
        </w:r>
      </w:ins>
      <w:ins w:id="655" w:author="Merzke, Daniel" w:date="2016-09-07T08:25:00Z">
        <w:r w:rsidR="00B9720C" w:rsidRPr="00A05B52">
          <w:rPr>
            <w:iCs/>
            <w:szCs w:val="22"/>
          </w:rPr>
          <w:t>,</w:t>
        </w:r>
      </w:ins>
      <w:ins w:id="656" w:author="Merzke, Daniel" w:date="2016-09-07T08:24:00Z">
        <w:r w:rsidR="00B9720C" w:rsidRPr="00A05B52">
          <w:rPr>
            <w:iCs/>
            <w:szCs w:val="22"/>
          </w:rPr>
          <w:t xml:space="preserve"> </w:t>
        </w:r>
      </w:ins>
      <w:ins w:id="657" w:author="kmr2" w:date="2013-08-06T11:28:00Z">
        <w:r w:rsidR="003D10D1" w:rsidRPr="00A05B52">
          <w:rPr>
            <w:iCs/>
            <w:szCs w:val="22"/>
          </w:rPr>
          <w:t>the NRC may request that the licensee complete an independent safety culture assessment</w:t>
        </w:r>
        <w:r w:rsidR="003D10D1" w:rsidRPr="00A05B52">
          <w:rPr>
            <w:szCs w:val="22"/>
          </w:rPr>
          <w:t>.</w:t>
        </w:r>
      </w:ins>
      <w:ins w:id="658" w:author="Merzke, Daniel" w:date="2017-04-10T09:12:00Z">
        <w:r w:rsidR="007D63F4" w:rsidRPr="00A05B52">
          <w:rPr>
            <w:szCs w:val="22"/>
          </w:rPr>
          <w:t xml:space="preserve">  The consideration of safety culture was incorporated into the ROP as a result of Commission direction in SRM-SECY-04-0111, “Recommended Staff Actions Regarding Agency Guidance in the Areas of Safety Conscious Work Environment and Safety Culture,</w:t>
        </w:r>
      </w:ins>
      <w:ins w:id="659" w:author="Merzke, Daniel" w:date="2017-04-10T09:13:00Z">
        <w:r w:rsidR="007D63F4" w:rsidRPr="00A05B52">
          <w:rPr>
            <w:szCs w:val="22"/>
          </w:rPr>
          <w:t xml:space="preserve">” in which </w:t>
        </w:r>
        <w:r w:rsidR="007D63F4" w:rsidRPr="00A05B52">
          <w:rPr>
            <w:szCs w:val="22"/>
          </w:rPr>
          <w:lastRenderedPageBreak/>
          <w:t>the Commission directed the staff to include as part of its enhance</w:t>
        </w:r>
      </w:ins>
      <w:ins w:id="660" w:author="Merzke, Daniel" w:date="2017-04-11T08:20:00Z">
        <w:r w:rsidR="00C63B64" w:rsidRPr="00A05B52">
          <w:rPr>
            <w:szCs w:val="22"/>
          </w:rPr>
          <w:t>d</w:t>
        </w:r>
      </w:ins>
      <w:ins w:id="661" w:author="Merzke, Daniel" w:date="2017-04-10T09:13:00Z">
        <w:r w:rsidR="007D63F4" w:rsidRPr="00A05B52">
          <w:rPr>
            <w:szCs w:val="22"/>
          </w:rPr>
          <w:t xml:space="preserve"> inspection activities for plants in </w:t>
        </w:r>
      </w:ins>
      <w:ins w:id="662" w:author="Merzke, Daniel" w:date="2017-04-10T09:17:00Z">
        <w:r w:rsidR="000206D9" w:rsidRPr="00A05B52">
          <w:rPr>
            <w:szCs w:val="22"/>
          </w:rPr>
          <w:t>the Degraded Cornerstone column (</w:t>
        </w:r>
      </w:ins>
      <w:ins w:id="663" w:author="Merzke, Daniel" w:date="2017-04-10T09:13:00Z">
        <w:r w:rsidR="007D63F4" w:rsidRPr="00A05B52">
          <w:rPr>
            <w:szCs w:val="22"/>
          </w:rPr>
          <w:t>Column 3</w:t>
        </w:r>
      </w:ins>
      <w:ins w:id="664" w:author="Merzke, Daniel" w:date="2017-04-10T09:18:00Z">
        <w:r w:rsidR="000206D9" w:rsidRPr="00A05B52">
          <w:rPr>
            <w:szCs w:val="22"/>
          </w:rPr>
          <w:t>)</w:t>
        </w:r>
      </w:ins>
      <w:ins w:id="665" w:author="Merzke, Daniel" w:date="2017-04-10T09:13:00Z">
        <w:r w:rsidR="007D63F4" w:rsidRPr="00A05B52">
          <w:rPr>
            <w:szCs w:val="22"/>
          </w:rPr>
          <w:t xml:space="preserve"> of the Action Matrix a determination of the need for a specific evaluation of the licensee</w:t>
        </w:r>
      </w:ins>
      <w:ins w:id="666" w:author="Merzke, Daniel" w:date="2017-04-10T09:14:00Z">
        <w:r w:rsidR="007D63F4" w:rsidRPr="00A05B52">
          <w:rPr>
            <w:szCs w:val="22"/>
          </w:rPr>
          <w:t>’s safety culture.</w:t>
        </w:r>
      </w:ins>
    </w:p>
    <w:p w14:paraId="652964A6" w14:textId="77777777" w:rsidR="00614EBA" w:rsidRPr="00A05B52" w:rsidRDefault="00614EBA"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0072F6B" w14:textId="77777777" w:rsidR="00614EBA" w:rsidRPr="00A05B52" w:rsidRDefault="00614EBA"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6"/>
        <w:rPr>
          <w:ins w:id="667" w:author="Merzke, Daniel" w:date="2016-03-23T10:08:00Z"/>
          <w:szCs w:val="22"/>
        </w:rPr>
      </w:pPr>
      <w:ins w:id="668" w:author="Merzke, Daniel" w:date="2016-03-23T10:05:00Z">
        <w:r w:rsidRPr="00A05B52">
          <w:rPr>
            <w:szCs w:val="22"/>
          </w:rPr>
          <w:t>In the beginning of the ROP, this column was called the Degraded</w:t>
        </w:r>
        <w:r w:rsidR="0079547B" w:rsidRPr="00A05B52">
          <w:rPr>
            <w:szCs w:val="22"/>
          </w:rPr>
          <w:t xml:space="preserve"> Cornerstone Column.  T</w:t>
        </w:r>
        <w:r w:rsidRPr="00A05B52">
          <w:rPr>
            <w:szCs w:val="22"/>
          </w:rPr>
          <w:t xml:space="preserve">he staff changed the name </w:t>
        </w:r>
      </w:ins>
      <w:ins w:id="669" w:author="Merzke, Daniel" w:date="2016-03-23T10:15:00Z">
        <w:r w:rsidR="0054461B" w:rsidRPr="00A05B52">
          <w:rPr>
            <w:szCs w:val="22"/>
          </w:rPr>
          <w:t>in 2016</w:t>
        </w:r>
        <w:r w:rsidR="0079547B" w:rsidRPr="00A05B52">
          <w:rPr>
            <w:szCs w:val="22"/>
          </w:rPr>
          <w:t xml:space="preserve"> </w:t>
        </w:r>
      </w:ins>
      <w:ins w:id="670" w:author="Merzke, Daniel" w:date="2016-03-23T10:05:00Z">
        <w:r w:rsidRPr="00A05B52">
          <w:rPr>
            <w:szCs w:val="22"/>
          </w:rPr>
          <w:t xml:space="preserve">to </w:t>
        </w:r>
      </w:ins>
      <w:ins w:id="671" w:author="Merzke, Daniel" w:date="2016-03-23T10:06:00Z">
        <w:r w:rsidRPr="00A05B52">
          <w:rPr>
            <w:szCs w:val="22"/>
          </w:rPr>
          <w:t>the Degraded Performance Column to avoid confusion over which cornerstone was degraded if the licensee entered this column because of three White inputs in a Stra</w:t>
        </w:r>
      </w:ins>
      <w:ins w:id="672" w:author="Merzke, Daniel" w:date="2016-03-23T10:07:00Z">
        <w:r w:rsidRPr="00A05B52">
          <w:rPr>
            <w:szCs w:val="22"/>
          </w:rPr>
          <w:t>tegic Performance Area.</w:t>
        </w:r>
      </w:ins>
    </w:p>
    <w:p w14:paraId="2EB2B9B2" w14:textId="77777777" w:rsidR="004A574B" w:rsidRPr="00A05B52" w:rsidRDefault="004A574B"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6"/>
        <w:rPr>
          <w:ins w:id="673" w:author="Merzke, Daniel" w:date="2016-03-23T10:08:00Z"/>
          <w:szCs w:val="22"/>
        </w:rPr>
      </w:pPr>
    </w:p>
    <w:p w14:paraId="198AA062" w14:textId="0A6DECEE" w:rsidR="004A574B" w:rsidRPr="00A05B52" w:rsidRDefault="00B1499C"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6"/>
        <w:rPr>
          <w:szCs w:val="22"/>
        </w:rPr>
      </w:pPr>
      <w:ins w:id="674" w:author="Merzke, Daniel" w:date="2016-03-23T10:08:00Z">
        <w:r w:rsidRPr="00A05B52">
          <w:rPr>
            <w:szCs w:val="22"/>
          </w:rPr>
          <w:t>In 2016</w:t>
        </w:r>
        <w:r w:rsidR="004A574B" w:rsidRPr="00A05B52">
          <w:rPr>
            <w:szCs w:val="22"/>
          </w:rPr>
          <w:t>, the staff al</w:t>
        </w:r>
        <w:r w:rsidR="00935EF3" w:rsidRPr="00A05B52">
          <w:rPr>
            <w:szCs w:val="22"/>
          </w:rPr>
          <w:t>so revised the definition of a degraded c</w:t>
        </w:r>
        <w:r w:rsidR="004A574B" w:rsidRPr="00A05B52">
          <w:rPr>
            <w:szCs w:val="22"/>
          </w:rPr>
          <w:t xml:space="preserve">ornerstone </w:t>
        </w:r>
      </w:ins>
      <w:ins w:id="675" w:author="Merzke, Daniel" w:date="2016-03-23T10:34:00Z">
        <w:r w:rsidR="00356498" w:rsidRPr="00A05B52">
          <w:rPr>
            <w:szCs w:val="22"/>
          </w:rPr>
          <w:t xml:space="preserve">from two White inputs in a cornerstone to three White inputs </w:t>
        </w:r>
      </w:ins>
      <w:ins w:id="676" w:author="Merzke, Daniel" w:date="2016-03-23T10:08:00Z">
        <w:r w:rsidR="004A574B" w:rsidRPr="00A05B52">
          <w:rPr>
            <w:szCs w:val="22"/>
          </w:rPr>
          <w:t>because of Commission direction in</w:t>
        </w:r>
        <w:r w:rsidR="002A2F2B" w:rsidRPr="00A05B52">
          <w:rPr>
            <w:szCs w:val="22"/>
          </w:rPr>
          <w:t xml:space="preserve"> SRM</w:t>
        </w:r>
      </w:ins>
      <w:ins w:id="677" w:author="Merzke, Daniel" w:date="2017-04-18T07:11:00Z">
        <w:r w:rsidR="002A2F2B" w:rsidRPr="00A05B52">
          <w:rPr>
            <w:szCs w:val="22"/>
          </w:rPr>
          <w:t>-</w:t>
        </w:r>
      </w:ins>
      <w:ins w:id="678" w:author="Merzke, Daniel" w:date="2016-03-23T10:08:00Z">
        <w:r w:rsidR="004A574B" w:rsidRPr="00A05B52">
          <w:rPr>
            <w:szCs w:val="22"/>
          </w:rPr>
          <w:t xml:space="preserve"> SECY-15-0108, </w:t>
        </w:r>
      </w:ins>
      <w:ins w:id="679" w:author="Merzke, Daniel" w:date="2016-03-23T10:09:00Z">
        <w:r w:rsidR="004A574B" w:rsidRPr="00A05B52">
          <w:rPr>
            <w:szCs w:val="22"/>
          </w:rPr>
          <w:t xml:space="preserve">“Recommendation to Revise the Definition of Degraded Cornerstone as Used in the Reactor Oversight Process.”  </w:t>
        </w:r>
      </w:ins>
      <w:ins w:id="680" w:author="Merzke, Daniel" w:date="2016-03-23T10:11:00Z">
        <w:r w:rsidR="00C65D8C" w:rsidRPr="00A05B52">
          <w:rPr>
            <w:szCs w:val="22"/>
          </w:rPr>
          <w:t xml:space="preserve">Because there was no </w:t>
        </w:r>
      </w:ins>
      <w:ins w:id="681" w:author="Merzke, Daniel" w:date="2016-03-30T13:28:00Z">
        <w:r w:rsidR="009D5516" w:rsidRPr="00A05B52">
          <w:rPr>
            <w:szCs w:val="22"/>
          </w:rPr>
          <w:t xml:space="preserve">documented </w:t>
        </w:r>
      </w:ins>
      <w:ins w:id="682" w:author="Merzke, Daniel" w:date="2016-03-23T10:11:00Z">
        <w:r w:rsidR="00C65D8C" w:rsidRPr="00A05B52">
          <w:rPr>
            <w:szCs w:val="22"/>
          </w:rPr>
          <w:t xml:space="preserve">technical basis for the criterion of two White inputs being equivalent to one Yellow input, the staff developed a technical basis in SECY-15-0108.  Based on a </w:t>
        </w:r>
      </w:ins>
      <w:ins w:id="683" w:author="Merzke, Daniel" w:date="2016-03-23T10:12:00Z">
        <w:r w:rsidR="00C65D8C" w:rsidRPr="00A05B52">
          <w:rPr>
            <w:szCs w:val="22"/>
          </w:rPr>
          <w:t>probabilistic</w:t>
        </w:r>
      </w:ins>
      <w:ins w:id="684" w:author="Merzke, Daniel" w:date="2016-03-23T10:11:00Z">
        <w:r w:rsidR="00C65D8C" w:rsidRPr="00A05B52">
          <w:rPr>
            <w:szCs w:val="22"/>
          </w:rPr>
          <w:t xml:space="preserve"> </w:t>
        </w:r>
      </w:ins>
      <w:ins w:id="685" w:author="Merzke, Daniel" w:date="2016-03-23T10:12:00Z">
        <w:r w:rsidR="00C65D8C" w:rsidRPr="00A05B52">
          <w:rPr>
            <w:szCs w:val="22"/>
          </w:rPr>
          <w:t xml:space="preserve">risk assessment and a review of supplemental inspection reports, the staff determined that three White inputs were more equivalent to one Yellow input, </w:t>
        </w:r>
      </w:ins>
      <w:ins w:id="686" w:author="Merzke, Daniel" w:date="2017-04-10T09:18:00Z">
        <w:r w:rsidR="00E7568E" w:rsidRPr="00A05B52">
          <w:rPr>
            <w:szCs w:val="22"/>
          </w:rPr>
          <w:t xml:space="preserve">and </w:t>
        </w:r>
      </w:ins>
      <w:ins w:id="687" w:author="Merzke, Daniel" w:date="2016-03-23T10:12:00Z">
        <w:r w:rsidR="00C65D8C" w:rsidRPr="00A05B52">
          <w:rPr>
            <w:szCs w:val="22"/>
          </w:rPr>
          <w:t>indicative of degraded performance</w:t>
        </w:r>
      </w:ins>
      <w:ins w:id="688" w:author="Merzke, Daniel" w:date="2016-09-07T08:26:00Z">
        <w:r w:rsidR="008E510C" w:rsidRPr="00A05B52">
          <w:rPr>
            <w:szCs w:val="22"/>
          </w:rPr>
          <w:t>.</w:t>
        </w:r>
      </w:ins>
      <w:ins w:id="689" w:author="Merzke, Daniel" w:date="2017-03-20T10:45:00Z">
        <w:r w:rsidR="00DA1EDA" w:rsidRPr="00A05B52">
          <w:rPr>
            <w:szCs w:val="22"/>
          </w:rPr>
          <w:t xml:space="preserve">  The staff issued a report documenting the basis for the recommendation (</w:t>
        </w:r>
      </w:ins>
      <w:ins w:id="690" w:author="Merzke, Daniel" w:date="2017-04-03T12:53:00Z">
        <w:r w:rsidR="002A101E" w:rsidRPr="00A05B52">
          <w:rPr>
            <w:szCs w:val="22"/>
          </w:rPr>
          <w:t>Agency Documents Access and Management System (</w:t>
        </w:r>
      </w:ins>
      <w:ins w:id="691" w:author="Merzke, Daniel" w:date="2017-03-20T10:45:00Z">
        <w:r w:rsidR="00DA1EDA" w:rsidRPr="00A05B52">
          <w:rPr>
            <w:szCs w:val="22"/>
          </w:rPr>
          <w:t>ADAMS</w:t>
        </w:r>
      </w:ins>
      <w:ins w:id="692" w:author="Merzke, Daniel" w:date="2017-04-03T12:54:00Z">
        <w:r w:rsidR="002A101E" w:rsidRPr="00A05B52">
          <w:rPr>
            <w:szCs w:val="22"/>
          </w:rPr>
          <w:t>)</w:t>
        </w:r>
      </w:ins>
      <w:ins w:id="693" w:author="Merzke, Daniel" w:date="2017-03-20T10:45:00Z">
        <w:r w:rsidR="00DA1EDA" w:rsidRPr="00A05B52">
          <w:rPr>
            <w:szCs w:val="22"/>
          </w:rPr>
          <w:t xml:space="preserve"> Accession No. ML14350B164) and summarized the data analysis to support the recommendation (ADAMS Accession No. ML14350B180).</w:t>
        </w:r>
      </w:ins>
    </w:p>
    <w:p w14:paraId="763791FC"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080C5025" w14:textId="77777777" w:rsidR="00A1556F" w:rsidRDefault="003A34DE" w:rsidP="007F4DC9">
      <w:pPr>
        <w:pStyle w:val="ListParagraph"/>
        <w:numPr>
          <w:ilvl w:val="0"/>
          <w:numId w:val="23"/>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sectPr w:rsidR="00A1556F" w:rsidSect="007F4DC9">
          <w:footerReference w:type="default" r:id="rId20"/>
          <w:pgSz w:w="12240" w:h="15840" w:code="1"/>
          <w:pgMar w:top="1440" w:right="1440" w:bottom="1440" w:left="1440" w:header="720" w:footer="720" w:gutter="0"/>
          <w:cols w:space="720"/>
          <w:noEndnote/>
          <w:docGrid w:linePitch="326"/>
        </w:sectPr>
      </w:pPr>
      <w:r w:rsidRPr="00A05B52">
        <w:rPr>
          <w:szCs w:val="22"/>
        </w:rPr>
        <w:t xml:space="preserve">Multiple/Repetitive Degraded Cornerstone Column </w:t>
      </w:r>
      <w:ins w:id="694" w:author="Merzke, Daniel" w:date="2017-03-29T07:34:00Z">
        <w:r w:rsidR="00072005" w:rsidRPr="00A05B52">
          <w:rPr>
            <w:szCs w:val="22"/>
          </w:rPr>
          <w:t>–</w:t>
        </w:r>
      </w:ins>
      <w:r w:rsidRPr="00A05B52">
        <w:rPr>
          <w:szCs w:val="22"/>
        </w:rPr>
        <w:t xml:space="preserve"> </w:t>
      </w:r>
      <w:ins w:id="695" w:author="Merzke, Daniel" w:date="2017-03-29T07:34:00Z">
        <w:r w:rsidR="00072005" w:rsidRPr="00A05B52">
          <w:rPr>
            <w:szCs w:val="22"/>
          </w:rPr>
          <w:t>A licensee in this column would have a</w:t>
        </w:r>
      </w:ins>
      <w:r w:rsidRPr="00A05B52">
        <w:rPr>
          <w:szCs w:val="22"/>
        </w:rPr>
        <w:t xml:space="preserve">ssessment inputs </w:t>
      </w:r>
      <w:ins w:id="696" w:author="Merzke, Daniel" w:date="2017-03-29T07:34:00Z">
        <w:r w:rsidR="00072005" w:rsidRPr="00A05B52">
          <w:rPr>
            <w:szCs w:val="22"/>
          </w:rPr>
          <w:t xml:space="preserve">that </w:t>
        </w:r>
      </w:ins>
      <w:r w:rsidRPr="00A05B52">
        <w:rPr>
          <w:szCs w:val="22"/>
        </w:rPr>
        <w:t xml:space="preserve">result in a repetitive degraded cornerstone, multiple degraded cornerstones, multiple Yellow inputs or a single Red input.  </w:t>
      </w:r>
      <w:ins w:id="697" w:author="Merzke, Daniel" w:date="2017-03-29T09:02:00Z">
        <w:r w:rsidR="00BC7BB9" w:rsidRPr="00A05B52">
          <w:rPr>
            <w:szCs w:val="22"/>
          </w:rPr>
          <w:t xml:space="preserve">A repetitive degraded cornerstone is a cornerstone that has been degraded for more than five quarters, with the addition of another White input </w:t>
        </w:r>
      </w:ins>
      <w:ins w:id="698" w:author="Merzke, Daniel" w:date="2017-04-10T09:19:00Z">
        <w:r w:rsidR="00030196" w:rsidRPr="00A05B52">
          <w:rPr>
            <w:szCs w:val="22"/>
          </w:rPr>
          <w:t>in</w:t>
        </w:r>
      </w:ins>
      <w:ins w:id="699" w:author="Merzke, Daniel" w:date="2017-03-29T09:02:00Z">
        <w:r w:rsidR="00BC7BB9" w:rsidRPr="00A05B52">
          <w:rPr>
            <w:szCs w:val="22"/>
          </w:rPr>
          <w:t xml:space="preserve"> any cornerstone during that period.  </w:t>
        </w:r>
      </w:ins>
      <w:r w:rsidRPr="00A05B52">
        <w:rPr>
          <w:szCs w:val="22"/>
        </w:rPr>
        <w:t xml:space="preserve">These different combinations warrant an increase in the level of interaction from the previous column since the quantity of cornerstones affected, length of time a single cornerstone is degraded, or the number of significant inputs indicates a systemic and pervasive degradation of licensee performance.  Performance in this column also warrants the consideration of additional regulatory actions </w:t>
      </w:r>
      <w:r w:rsidRPr="00A05B52">
        <w:rPr>
          <w:szCs w:val="22"/>
        </w:rPr>
        <w:lastRenderedPageBreak/>
        <w:t xml:space="preserve">(e.g., Confirmatory Action Letter or Order) as necessary since these performance deficiencies may represent a </w:t>
      </w:r>
    </w:p>
    <w:p w14:paraId="4CE86E33" w14:textId="5B31295A" w:rsidR="003A34DE" w:rsidRPr="00A05B52" w:rsidRDefault="003A34DE" w:rsidP="00A1556F">
      <w:pPr>
        <w:pStyle w:val="ListParagraph"/>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rPr>
          <w:ins w:id="700" w:author="Merzke, Daniel" w:date="2015-10-06T07:05:00Z"/>
          <w:szCs w:val="22"/>
        </w:rPr>
      </w:pPr>
      <w:proofErr w:type="gramStart"/>
      <w:r w:rsidRPr="00A05B52">
        <w:rPr>
          <w:szCs w:val="22"/>
        </w:rPr>
        <w:t>significant</w:t>
      </w:r>
      <w:proofErr w:type="gramEnd"/>
      <w:r w:rsidRPr="00A05B52">
        <w:rPr>
          <w:szCs w:val="22"/>
        </w:rPr>
        <w:t xml:space="preserve"> reduction in safety margin.  The licensee is expected to place the identified deficiencies in its corrective action program and perform an evaluation of the root and contributing causes for both the individual and the collective issues.  The NRC will perform supplemental </w:t>
      </w:r>
      <w:ins w:id="701" w:author="Merzke, Daniel" w:date="2016-03-30T13:29:00Z">
        <w:r w:rsidR="00A1743F" w:rsidRPr="00A05B52">
          <w:rPr>
            <w:szCs w:val="22"/>
          </w:rPr>
          <w:t xml:space="preserve">inspection </w:t>
        </w:r>
      </w:ins>
      <w:r w:rsidRPr="00A05B52">
        <w:rPr>
          <w:szCs w:val="22"/>
        </w:rPr>
        <w:t>IP 95003</w:t>
      </w:r>
      <w:ins w:id="702" w:author="Merzke, Daniel" w:date="2017-04-11T08:21:00Z">
        <w:r w:rsidR="007B1214" w:rsidRPr="00A05B52">
          <w:rPr>
            <w:szCs w:val="22"/>
          </w:rPr>
          <w:t>, “Supplemental Inspection for Repetitive Degraded Cornerstones, Multiple Degraded Cornerstones, Multiple Yellow Inputs or One Red Input,</w:t>
        </w:r>
      </w:ins>
      <w:ins w:id="703" w:author="Merzke, Daniel" w:date="2017-04-11T08:22:00Z">
        <w:r w:rsidR="007B1214" w:rsidRPr="00A05B52">
          <w:rPr>
            <w:szCs w:val="22"/>
          </w:rPr>
          <w:t>”</w:t>
        </w:r>
      </w:ins>
      <w:r w:rsidRPr="00A05B52">
        <w:rPr>
          <w:szCs w:val="22"/>
        </w:rPr>
        <w:t xml:space="preserve"> to determine the breadth and depth of the performance deficiencies.  Following the completion of the inspection, the NRC will decide whether additional agency actions are warranted, including additional supplemental inspection, a demand for information, or issuance of an order, up to and including a plant shutdown.  A Confirmatory Action Letter (CAL) will, at a minimum, document licensee commitments contained in their Performance Improvement Plan. These regulatory actions may also be considered prior to the completion of the supplemental inspection, if warranted.  While these regulatory actions are not mandatory, except for issuance of a CAL, the regional office should consider each of them when significant new information regarding licensee performance becomes available.  These regulatory actions should be implemented, when appropriate, in accordance with the NRC Enforcement Manual.  Due to the depth and breadth of performance issues reflected by a plant being in this column, it is prudent to ensure actual performance improvements have been made prior to closing out the inspection findings and exiting this column of the Action Matrix.  IMC 0305 includes specific information to consider prior to closing out inspection findings, customized follow</w:t>
      </w:r>
      <w:ins w:id="704" w:author="kmr2" w:date="2013-07-02T08:37:00Z">
        <w:r w:rsidR="001824B3" w:rsidRPr="00A05B52">
          <w:rPr>
            <w:szCs w:val="22"/>
          </w:rPr>
          <w:t>-up</w:t>
        </w:r>
      </w:ins>
      <w:r w:rsidRPr="00A05B52">
        <w:rPr>
          <w:szCs w:val="22"/>
        </w:rPr>
        <w:t xml:space="preserve"> actions, and documentation of Agency decisions.</w:t>
      </w:r>
      <w:ins w:id="705" w:author="kmr2" w:date="2013-08-06T11:30:00Z">
        <w:r w:rsidR="003D10D1" w:rsidRPr="00A05B52">
          <w:rPr>
            <w:szCs w:val="22"/>
          </w:rPr>
          <w:t xml:space="preserve">  </w:t>
        </w:r>
        <w:r w:rsidR="003D10D1" w:rsidRPr="00A05B52">
          <w:rPr>
            <w:iCs/>
            <w:szCs w:val="22"/>
          </w:rPr>
          <w:t xml:space="preserve">The licensee is also expected to </w:t>
        </w:r>
      </w:ins>
      <w:ins w:id="706" w:author="Merzke, Daniel" w:date="2014-01-03T09:08:00Z">
        <w:r w:rsidR="00730D9D" w:rsidRPr="00A05B52">
          <w:rPr>
            <w:iCs/>
            <w:szCs w:val="22"/>
          </w:rPr>
          <w:t>conduct</w:t>
        </w:r>
      </w:ins>
      <w:ins w:id="707" w:author="kmr2" w:date="2013-08-06T11:30:00Z">
        <w:r w:rsidR="003D10D1" w:rsidRPr="00A05B52">
          <w:rPr>
            <w:iCs/>
            <w:szCs w:val="22"/>
          </w:rPr>
          <w:t xml:space="preserve"> a third-party safety culture assessment</w:t>
        </w:r>
        <w:r w:rsidR="003D10D1" w:rsidRPr="00A05B52">
          <w:rPr>
            <w:szCs w:val="22"/>
          </w:rPr>
          <w:t>.</w:t>
        </w:r>
      </w:ins>
    </w:p>
    <w:p w14:paraId="0BD88BE6" w14:textId="77777777" w:rsidR="00D90656" w:rsidRPr="00A05B52" w:rsidRDefault="00D90656"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D7BA337" w14:textId="77777777" w:rsidR="00D90656" w:rsidRPr="00A05B52" w:rsidRDefault="00D90656"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rPr>
          <w:ins w:id="708" w:author="Merzke, Daniel" w:date="2015-10-06T07:05:00Z"/>
          <w:szCs w:val="22"/>
        </w:rPr>
      </w:pPr>
      <w:ins w:id="709" w:author="Merzke, Daniel" w:date="2015-10-06T07:05:00Z">
        <w:r w:rsidRPr="00A05B52">
          <w:rPr>
            <w:szCs w:val="22"/>
          </w:rPr>
          <w:t xml:space="preserve">The definition of repetitive degraded cornerstone has undergone several revisions since </w:t>
        </w:r>
      </w:ins>
    </w:p>
    <w:p w14:paraId="5B313258" w14:textId="1A1B2A32" w:rsidR="00D90656" w:rsidRPr="00A05B52" w:rsidRDefault="00D90656"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rPr>
          <w:szCs w:val="22"/>
        </w:rPr>
      </w:pPr>
      <w:ins w:id="710" w:author="Merzke, Daniel" w:date="2015-10-06T07:05:00Z">
        <w:r w:rsidRPr="00A05B52">
          <w:rPr>
            <w:szCs w:val="22"/>
          </w:rPr>
          <w:t xml:space="preserve">ROP inception.  It was originally defined as </w:t>
        </w:r>
      </w:ins>
      <w:ins w:id="711" w:author="Merzke, Daniel" w:date="2015-10-06T07:06:00Z">
        <w:r w:rsidRPr="00A05B52">
          <w:rPr>
            <w:szCs w:val="22"/>
          </w:rPr>
          <w:t>two White inputs or one Yellow input</w:t>
        </w:r>
      </w:ins>
      <w:ins w:id="712" w:author="Merzke, Daniel" w:date="2015-10-06T07:07:00Z">
        <w:r w:rsidRPr="00A05B52">
          <w:rPr>
            <w:szCs w:val="22"/>
          </w:rPr>
          <w:t xml:space="preserve"> in a single cornerstone for five or more quarters.  </w:t>
        </w:r>
      </w:ins>
      <w:ins w:id="713" w:author="Merzke, Daniel" w:date="2015-10-06T07:14:00Z">
        <w:r w:rsidR="00412B19" w:rsidRPr="00A05B52">
          <w:rPr>
            <w:szCs w:val="22"/>
          </w:rPr>
          <w:t xml:space="preserve">In SECY 2009-002, “Revision to the Reactor Oversight Process </w:t>
        </w:r>
      </w:ins>
      <w:ins w:id="714" w:author="Merzke, Daniel" w:date="2015-10-06T07:15:00Z">
        <w:r w:rsidR="00412B19" w:rsidRPr="00A05B52">
          <w:rPr>
            <w:szCs w:val="22"/>
          </w:rPr>
          <w:t>Implementation Guidance,” the staff informed the Commission of another change to the definition of repetitive degraded cornerstone, as a result of lessons learned from the Palo Verde 2007 performance issues.</w:t>
        </w:r>
      </w:ins>
      <w:ins w:id="715" w:author="Merzke, Daniel" w:date="2015-10-06T07:23:00Z">
        <w:r w:rsidR="00412B19" w:rsidRPr="00A05B52">
          <w:rPr>
            <w:szCs w:val="22"/>
          </w:rPr>
          <w:t xml:space="preserve">  Because of the potential that two White PIs that lingered could potentially drive a licensee into Column 4, </w:t>
        </w:r>
      </w:ins>
      <w:ins w:id="716" w:author="Merzke, Daniel" w:date="2015-10-06T07:24:00Z">
        <w:r w:rsidR="00412B19" w:rsidRPr="00A05B52">
          <w:rPr>
            <w:szCs w:val="22"/>
          </w:rPr>
          <w:t xml:space="preserve">the definition was revised so that at least one of the five quarters would require three </w:t>
        </w:r>
        <w:r w:rsidR="00412B19" w:rsidRPr="00A05B52">
          <w:rPr>
            <w:szCs w:val="22"/>
          </w:rPr>
          <w:lastRenderedPageBreak/>
          <w:t>White inputs</w:t>
        </w:r>
      </w:ins>
      <w:ins w:id="717" w:author="Merzke, Daniel" w:date="2015-10-06T07:25:00Z">
        <w:r w:rsidR="00674573" w:rsidRPr="00A05B52">
          <w:rPr>
            <w:szCs w:val="22"/>
          </w:rPr>
          <w:t xml:space="preserve"> into the Action Matrix.</w:t>
        </w:r>
      </w:ins>
      <w:ins w:id="718" w:author="Merzke, Daniel" w:date="2015-10-06T07:35:00Z">
        <w:r w:rsidR="00674573" w:rsidRPr="00A05B52">
          <w:rPr>
            <w:szCs w:val="22"/>
          </w:rPr>
          <w:t xml:space="preserve">  </w:t>
        </w:r>
      </w:ins>
      <w:ins w:id="719" w:author="Merzke, Daniel" w:date="2015-10-06T07:43:00Z">
        <w:r w:rsidR="007D64BE" w:rsidRPr="00A05B52">
          <w:rPr>
            <w:szCs w:val="22"/>
          </w:rPr>
          <w:t xml:space="preserve">This revision ensured that PI inputs were treated the same as inspection findings.  </w:t>
        </w:r>
      </w:ins>
      <w:ins w:id="720" w:author="Merzke, Daniel" w:date="2015-10-06T07:35:00Z">
        <w:r w:rsidR="00674573" w:rsidRPr="00A05B52">
          <w:rPr>
            <w:szCs w:val="22"/>
          </w:rPr>
          <w:t xml:space="preserve">In 2011, because of some confusion over the duration, the definition was changed to more than four quarters.  </w:t>
        </w:r>
      </w:ins>
      <w:ins w:id="721" w:author="Merzke, Daniel" w:date="2015-10-06T07:36:00Z">
        <w:r w:rsidR="00674573" w:rsidRPr="00A05B52">
          <w:rPr>
            <w:szCs w:val="22"/>
          </w:rPr>
          <w:t xml:space="preserve">Additionally, </w:t>
        </w:r>
        <w:r w:rsidR="007D64BE" w:rsidRPr="00A05B52">
          <w:rPr>
            <w:szCs w:val="22"/>
          </w:rPr>
          <w:t xml:space="preserve">language was added to clarify that the third White input could be </w:t>
        </w:r>
      </w:ins>
      <w:ins w:id="722" w:author="Merzke, Daniel" w:date="2017-04-11T08:23:00Z">
        <w:r w:rsidR="0065567D" w:rsidRPr="00A05B52">
          <w:rPr>
            <w:szCs w:val="22"/>
          </w:rPr>
          <w:t>in</w:t>
        </w:r>
      </w:ins>
      <w:ins w:id="723" w:author="Merzke, Daniel" w:date="2015-10-06T07:36:00Z">
        <w:r w:rsidR="007D64BE" w:rsidRPr="00A05B52">
          <w:rPr>
            <w:szCs w:val="22"/>
          </w:rPr>
          <w:t xml:space="preserve"> any cornerstone.</w:t>
        </w:r>
      </w:ins>
      <w:ins w:id="724" w:author="Merzke, Daniel" w:date="2016-03-28T06:43:00Z">
        <w:r w:rsidR="00BF25CF" w:rsidRPr="00A05B52">
          <w:rPr>
            <w:szCs w:val="22"/>
          </w:rPr>
          <w:t xml:space="preserve">  In 2014, the staff revised the definition to a degraded cornerstone for more than five quarters</w:t>
        </w:r>
      </w:ins>
      <w:ins w:id="725" w:author="Merzke, Daniel" w:date="2016-03-28T06:44:00Z">
        <w:r w:rsidR="00BF25CF" w:rsidRPr="00A05B52">
          <w:rPr>
            <w:szCs w:val="22"/>
          </w:rPr>
          <w:t>, with an additional White input in any cornerstone</w:t>
        </w:r>
      </w:ins>
      <w:ins w:id="726" w:author="Merzke, Daniel" w:date="2017-04-11T08:23:00Z">
        <w:r w:rsidR="002E35C6" w:rsidRPr="00A05B52">
          <w:rPr>
            <w:szCs w:val="22"/>
          </w:rPr>
          <w:t xml:space="preserve"> during that period</w:t>
        </w:r>
      </w:ins>
      <w:ins w:id="727" w:author="Merzke, Daniel" w:date="2016-03-28T06:44:00Z">
        <w:r w:rsidR="00BF25CF" w:rsidRPr="00A05B52">
          <w:rPr>
            <w:szCs w:val="22"/>
          </w:rPr>
          <w:t xml:space="preserve">.  The change to more than five quarters was in response to feedback that </w:t>
        </w:r>
      </w:ins>
      <w:ins w:id="728" w:author="Merzke, Daniel" w:date="2016-03-30T13:31:00Z">
        <w:r w:rsidR="0063637A" w:rsidRPr="00A05B52">
          <w:rPr>
            <w:szCs w:val="22"/>
          </w:rPr>
          <w:t xml:space="preserve">it was difficult for </w:t>
        </w:r>
      </w:ins>
      <w:ins w:id="729" w:author="Merzke, Daniel" w:date="2016-03-28T06:44:00Z">
        <w:r w:rsidR="00BF25CF" w:rsidRPr="00A05B52">
          <w:rPr>
            <w:szCs w:val="22"/>
          </w:rPr>
          <w:t>the Regions to complete the supplemental inspections by the end of the fourth quarter</w:t>
        </w:r>
      </w:ins>
      <w:ins w:id="730" w:author="Merzke, Daniel" w:date="2016-03-28T06:48:00Z">
        <w:r w:rsidR="000C49A7" w:rsidRPr="00A05B52">
          <w:rPr>
            <w:szCs w:val="22"/>
          </w:rPr>
          <w:t xml:space="preserve"> in which a licensee was in Column 3 of the Action Matrix.  An additional quarter was added to give the Regions more scheduling flexibility.  The staff determined this </w:t>
        </w:r>
      </w:ins>
      <w:ins w:id="731" w:author="Merzke, Daniel" w:date="2016-03-28T06:50:00Z">
        <w:r w:rsidR="000C49A7" w:rsidRPr="00A05B52">
          <w:rPr>
            <w:szCs w:val="22"/>
          </w:rPr>
          <w:t xml:space="preserve">change did not require Commission approval because the definition had been modified several times </w:t>
        </w:r>
      </w:ins>
      <w:ins w:id="732" w:author="Merzke, Daniel" w:date="2016-03-30T13:31:00Z">
        <w:r w:rsidR="0063637A" w:rsidRPr="00A05B52">
          <w:rPr>
            <w:szCs w:val="22"/>
          </w:rPr>
          <w:t xml:space="preserve">previously </w:t>
        </w:r>
      </w:ins>
      <w:ins w:id="733" w:author="Merzke, Daniel" w:date="2016-03-28T06:50:00Z">
        <w:r w:rsidR="000C49A7" w:rsidRPr="00A05B52">
          <w:rPr>
            <w:szCs w:val="22"/>
          </w:rPr>
          <w:t>where the Commission was notified of changes through information papers.</w:t>
        </w:r>
      </w:ins>
    </w:p>
    <w:p w14:paraId="0965511C"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3D3E3060" w14:textId="77777777" w:rsidR="00A1556F" w:rsidRDefault="00744308"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6" w:hanging="806"/>
        <w:rPr>
          <w:szCs w:val="22"/>
        </w:rPr>
        <w:sectPr w:rsidR="00A1556F" w:rsidSect="007F4DC9">
          <w:footerReference w:type="default" r:id="rId21"/>
          <w:pgSz w:w="12240" w:h="15840" w:code="1"/>
          <w:pgMar w:top="1440" w:right="1440" w:bottom="1440" w:left="1440" w:header="720" w:footer="720" w:gutter="0"/>
          <w:cols w:space="720"/>
          <w:noEndnote/>
          <w:docGrid w:linePitch="326"/>
        </w:sectPr>
      </w:pPr>
      <w:r w:rsidRPr="00A05B52">
        <w:rPr>
          <w:szCs w:val="22"/>
        </w:rPr>
        <w:tab/>
        <w:t>e.</w:t>
      </w:r>
      <w:r w:rsidRPr="00A05B52">
        <w:rPr>
          <w:szCs w:val="22"/>
        </w:rPr>
        <w:tab/>
      </w:r>
      <w:r w:rsidR="003A34DE" w:rsidRPr="00A05B52">
        <w:rPr>
          <w:szCs w:val="22"/>
        </w:rPr>
        <w:t xml:space="preserve">Unacceptable Performance Column </w:t>
      </w:r>
      <w:r w:rsidR="003A34DE" w:rsidRPr="00A05B52">
        <w:rPr>
          <w:szCs w:val="22"/>
        </w:rPr>
        <w:noBreakHyphen/>
        <w:t xml:space="preserve"> Licensee performance is unacceptable and continued plant operation is not permitted within this column.  In general, it is expected that entry into the Multiple/Repetitive Degraded Cornerstone column of the Action Matrix and completion of supplemental </w:t>
      </w:r>
      <w:ins w:id="734" w:author="Merzke, Daniel" w:date="2016-03-30T13:32:00Z">
        <w:r w:rsidR="0000528D" w:rsidRPr="00A05B52">
          <w:rPr>
            <w:szCs w:val="22"/>
          </w:rPr>
          <w:t>inspection</w:t>
        </w:r>
      </w:ins>
      <w:ins w:id="735" w:author="Merzke, Daniel" w:date="2016-03-30T13:31:00Z">
        <w:r w:rsidR="0000528D" w:rsidRPr="00A05B52">
          <w:rPr>
            <w:szCs w:val="22"/>
          </w:rPr>
          <w:t xml:space="preserve"> </w:t>
        </w:r>
      </w:ins>
      <w:r w:rsidR="003A34DE" w:rsidRPr="00A05B52">
        <w:rPr>
          <w:szCs w:val="22"/>
        </w:rPr>
        <w:t>IP 95003 will precede consideration of whether a plant is in the Unacceptable Performance Column.  If the agency determines that a licensee</w:t>
      </w:r>
      <w:ins w:id="736" w:author="kmr2" w:date="2013-08-06T09:04:00Z">
        <w:r w:rsidR="00250F6A" w:rsidRPr="00A05B52">
          <w:rPr>
            <w:szCs w:val="22"/>
          </w:rPr>
          <w:t>’</w:t>
        </w:r>
      </w:ins>
      <w:r w:rsidR="003A34DE" w:rsidRPr="00A05B52">
        <w:rPr>
          <w:szCs w:val="22"/>
        </w:rPr>
        <w:t>s performance is unacceptable</w:t>
      </w:r>
      <w:ins w:id="737" w:author="Merzke, Daniel" w:date="2017-04-18T07:16:00Z">
        <w:r w:rsidR="00B55E09" w:rsidRPr="00A05B52">
          <w:rPr>
            <w:szCs w:val="22"/>
          </w:rPr>
          <w:t>,</w:t>
        </w:r>
      </w:ins>
      <w:r w:rsidR="003A34DE" w:rsidRPr="00A05B52">
        <w:rPr>
          <w:szCs w:val="22"/>
        </w:rPr>
        <w:t xml:space="preserve"> then a shutdown order will </w:t>
      </w:r>
    </w:p>
    <w:p w14:paraId="0EE54B4F" w14:textId="4AAC6305" w:rsidR="003A34DE" w:rsidRPr="00A05B52"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6" w:hanging="806"/>
        <w:rPr>
          <w:szCs w:val="22"/>
        </w:rPr>
      </w:pPr>
      <w:r>
        <w:rPr>
          <w:szCs w:val="22"/>
        </w:rPr>
        <w:tab/>
      </w:r>
      <w:r>
        <w:rPr>
          <w:szCs w:val="22"/>
        </w:rPr>
        <w:tab/>
      </w:r>
      <w:proofErr w:type="gramStart"/>
      <w:r w:rsidR="003A34DE" w:rsidRPr="00A05B52">
        <w:rPr>
          <w:szCs w:val="22"/>
        </w:rPr>
        <w:t>be</w:t>
      </w:r>
      <w:proofErr w:type="gramEnd"/>
      <w:r w:rsidR="003A34DE" w:rsidRPr="00A05B52">
        <w:rPr>
          <w:szCs w:val="22"/>
        </w:rPr>
        <w:t xml:space="preserve"> issued in accordance with the NRC Enforcement Manual.  </w:t>
      </w:r>
      <w:ins w:id="738" w:author="kmr2" w:date="2013-08-06T11:30:00Z">
        <w:r w:rsidR="003D10D1" w:rsidRPr="00A05B52">
          <w:rPr>
            <w:iCs/>
            <w:szCs w:val="22"/>
          </w:rPr>
          <w:t xml:space="preserve">The licensee is expected to </w:t>
        </w:r>
      </w:ins>
      <w:ins w:id="739" w:author="Merzke, Daniel" w:date="2014-01-03T09:08:00Z">
        <w:r w:rsidR="005A4327" w:rsidRPr="00A05B52">
          <w:rPr>
            <w:iCs/>
            <w:szCs w:val="22"/>
          </w:rPr>
          <w:t>conduct</w:t>
        </w:r>
      </w:ins>
      <w:ins w:id="740" w:author="kmr2" w:date="2013-08-06T11:30:00Z">
        <w:r w:rsidR="003D10D1" w:rsidRPr="00A05B52">
          <w:rPr>
            <w:iCs/>
            <w:szCs w:val="22"/>
          </w:rPr>
          <w:t xml:space="preserve"> a third-party safety culture assessment</w:t>
        </w:r>
        <w:r w:rsidR="003D10D1" w:rsidRPr="00A05B52">
          <w:rPr>
            <w:szCs w:val="22"/>
          </w:rPr>
          <w:t xml:space="preserve">.  </w:t>
        </w:r>
      </w:ins>
      <w:r w:rsidR="003A34DE" w:rsidRPr="00A05B52">
        <w:rPr>
          <w:szCs w:val="22"/>
        </w:rPr>
        <w:t xml:space="preserve">Additional information on the determination of unacceptable performance can be found in Section 6 of this </w:t>
      </w:r>
      <w:ins w:id="741" w:author="kmr2" w:date="2013-08-06T09:53:00Z">
        <w:r w:rsidR="0027014D" w:rsidRPr="00A05B52">
          <w:rPr>
            <w:szCs w:val="22"/>
          </w:rPr>
          <w:t>Attachment</w:t>
        </w:r>
      </w:ins>
      <w:r w:rsidR="003A34DE" w:rsidRPr="00A05B52">
        <w:rPr>
          <w:szCs w:val="22"/>
        </w:rPr>
        <w:t>.</w:t>
      </w:r>
    </w:p>
    <w:p w14:paraId="0D86C8A7"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07" w:hanging="533"/>
        <w:rPr>
          <w:szCs w:val="22"/>
        </w:rPr>
      </w:pPr>
    </w:p>
    <w:p w14:paraId="06CC75EE" w14:textId="26E6B545" w:rsidR="003A34DE" w:rsidRDefault="003A34DE" w:rsidP="007F4DC9">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szCs w:val="22"/>
        </w:rPr>
      </w:pPr>
      <w:r w:rsidRPr="00A05B52">
        <w:rPr>
          <w:szCs w:val="22"/>
        </w:rPr>
        <w:t>IMC 0350</w:t>
      </w:r>
      <w:ins w:id="742" w:author="Merzke, Daniel" w:date="2017-04-18T07:18:00Z">
        <w:r w:rsidR="00EC40A7" w:rsidRPr="00A05B52">
          <w:rPr>
            <w:szCs w:val="22"/>
          </w:rPr>
          <w:t xml:space="preserve"> </w:t>
        </w:r>
      </w:ins>
      <w:r w:rsidRPr="00A05B52">
        <w:rPr>
          <w:szCs w:val="22"/>
        </w:rPr>
        <w:t xml:space="preserve">- </w:t>
      </w:r>
      <w:ins w:id="743" w:author="kmr2" w:date="2013-08-29T10:57:00Z">
        <w:r w:rsidR="003633BA" w:rsidRPr="00A05B52">
          <w:rPr>
            <w:szCs w:val="22"/>
          </w:rPr>
          <w:t xml:space="preserve">Licensee performance </w:t>
        </w:r>
      </w:ins>
      <w:ins w:id="744" w:author="Merzke, Daniel" w:date="2014-01-03T09:09:00Z">
        <w:r w:rsidR="005A4327" w:rsidRPr="00A05B52">
          <w:rPr>
            <w:szCs w:val="22"/>
          </w:rPr>
          <w:t>satisfies</w:t>
        </w:r>
      </w:ins>
      <w:ins w:id="745" w:author="kmr2" w:date="2013-08-29T10:57:00Z">
        <w:r w:rsidR="003633BA" w:rsidRPr="00A05B52">
          <w:rPr>
            <w:szCs w:val="22"/>
          </w:rPr>
          <w:t xml:space="preserve"> the </w:t>
        </w:r>
      </w:ins>
      <w:ins w:id="746" w:author="Merzke, Daniel" w:date="2014-01-03T09:09:00Z">
        <w:r w:rsidR="005A4327" w:rsidRPr="00A05B52">
          <w:rPr>
            <w:szCs w:val="22"/>
          </w:rPr>
          <w:t xml:space="preserve">IMC 0350 </w:t>
        </w:r>
      </w:ins>
      <w:ins w:id="747" w:author="kmr2" w:date="2013-08-29T10:57:00Z">
        <w:r w:rsidR="003633BA" w:rsidRPr="00A05B52">
          <w:rPr>
            <w:szCs w:val="22"/>
          </w:rPr>
          <w:t xml:space="preserve">entrance </w:t>
        </w:r>
      </w:ins>
      <w:r w:rsidRPr="00A05B52">
        <w:rPr>
          <w:szCs w:val="22"/>
        </w:rPr>
        <w:t xml:space="preserve">criteria </w:t>
      </w:r>
      <w:ins w:id="748" w:author="kmr2" w:date="2013-08-29T10:57:00Z">
        <w:r w:rsidR="003633BA" w:rsidRPr="00A05B52">
          <w:rPr>
            <w:szCs w:val="22"/>
          </w:rPr>
          <w:t xml:space="preserve">and </w:t>
        </w:r>
      </w:ins>
      <w:ins w:id="749" w:author="Merzke, Daniel" w:date="2017-03-20T12:32:00Z">
        <w:r w:rsidR="00BF16E8" w:rsidRPr="00A05B52">
          <w:rPr>
            <w:szCs w:val="22"/>
          </w:rPr>
          <w:t xml:space="preserve">NRC </w:t>
        </w:r>
      </w:ins>
      <w:ins w:id="750" w:author="kmr2" w:date="2013-08-29T10:57:00Z">
        <w:r w:rsidR="003633BA" w:rsidRPr="00A05B52">
          <w:rPr>
            <w:szCs w:val="22"/>
          </w:rPr>
          <w:t xml:space="preserve">management has decided to </w:t>
        </w:r>
      </w:ins>
      <w:ins w:id="751" w:author="Merzke, Daniel" w:date="2014-01-03T09:10:00Z">
        <w:r w:rsidR="005A4327" w:rsidRPr="00A05B52">
          <w:rPr>
            <w:szCs w:val="22"/>
          </w:rPr>
          <w:t xml:space="preserve">remove the plant from </w:t>
        </w:r>
      </w:ins>
      <w:ins w:id="752" w:author="Merzke, Daniel" w:date="2017-03-30T09:45:00Z">
        <w:r w:rsidR="00BC6B3E" w:rsidRPr="00A05B52">
          <w:rPr>
            <w:szCs w:val="22"/>
          </w:rPr>
          <w:t xml:space="preserve">the </w:t>
        </w:r>
      </w:ins>
      <w:ins w:id="753" w:author="Merzke, Daniel" w:date="2014-06-19T08:29:00Z">
        <w:r w:rsidR="00CF3EDA" w:rsidRPr="00A05B52">
          <w:rPr>
            <w:szCs w:val="22"/>
          </w:rPr>
          <w:t>normal</w:t>
        </w:r>
      </w:ins>
      <w:ins w:id="754" w:author="Merzke, Daniel" w:date="2014-01-03T09:10:00Z">
        <w:r w:rsidR="005A4327" w:rsidRPr="00A05B52">
          <w:rPr>
            <w:szCs w:val="22"/>
          </w:rPr>
          <w:t xml:space="preserve"> ROP </w:t>
        </w:r>
        <w:r w:rsidR="00BC6B3E" w:rsidRPr="00A05B52">
          <w:rPr>
            <w:szCs w:val="22"/>
          </w:rPr>
          <w:t>and establish a separate</w:t>
        </w:r>
        <w:r w:rsidR="005A4327" w:rsidRPr="00A05B52">
          <w:rPr>
            <w:szCs w:val="22"/>
          </w:rPr>
          <w:t xml:space="preserve"> oversight panel</w:t>
        </w:r>
      </w:ins>
      <w:r w:rsidRPr="00A05B52">
        <w:rPr>
          <w:szCs w:val="22"/>
        </w:rPr>
        <w:t>.</w:t>
      </w:r>
      <w:ins w:id="755" w:author="Merzke, Daniel" w:date="2014-01-03T09:10:00Z">
        <w:r w:rsidR="00627731" w:rsidRPr="00A05B52">
          <w:rPr>
            <w:szCs w:val="22"/>
          </w:rPr>
          <w:t xml:space="preserve"> </w:t>
        </w:r>
      </w:ins>
      <w:r w:rsidRPr="00A05B52">
        <w:rPr>
          <w:szCs w:val="22"/>
        </w:rPr>
        <w:t xml:space="preserve"> Subsequent management review of licensee performance has determined that entrance into the Unacceptable Performance Column is not warranted at this time.  Additionally, NRC management will review licensee performance on a quarterly basis to determine if entrance into the Unacceptable Performance Column is warranted.  The licensee is expected to place the identified deficiencies into their performance improvement plan and perform an evaluation of the root and contributing causes for both the individual and collective causes.  As discussed in IMC 0350, the regional offices will conduct baseline and </w:t>
      </w:r>
      <w:r w:rsidRPr="00A05B52">
        <w:rPr>
          <w:szCs w:val="22"/>
        </w:rPr>
        <w:lastRenderedPageBreak/>
        <w:t xml:space="preserve">supplemental inspections as appropriate, as well as special inspections per the restart checklist.  Performance indicator data should continue to be gathered in accordance with IMC 0608, </w:t>
      </w:r>
      <w:ins w:id="756" w:author="kmr2" w:date="2013-08-06T09:54:00Z">
        <w:r w:rsidR="0027014D" w:rsidRPr="00A05B52">
          <w:rPr>
            <w:szCs w:val="22"/>
          </w:rPr>
          <w:t>“</w:t>
        </w:r>
      </w:ins>
      <w:r w:rsidRPr="00A05B52">
        <w:rPr>
          <w:szCs w:val="22"/>
        </w:rPr>
        <w:t>Performance Indicator Program,</w:t>
      </w:r>
      <w:ins w:id="757" w:author="kmr2" w:date="2013-08-06T09:54:00Z">
        <w:r w:rsidR="0027014D" w:rsidRPr="00A05B52">
          <w:rPr>
            <w:szCs w:val="22"/>
          </w:rPr>
          <w:t>”</w:t>
        </w:r>
      </w:ins>
      <w:r w:rsidRPr="00A05B52">
        <w:rPr>
          <w:szCs w:val="22"/>
        </w:rPr>
        <w:t xml:space="preserve"> to the extent that it is applicable to shutdown conditions.  Plants under the IMC 0350 process are considered to be outside of the normal assessment process and under the auspices of IMC 0350.  However, this column has been added to the Action Matrix for illustrative purposes to demonstrate comparable agency response and </w:t>
      </w:r>
      <w:ins w:id="758" w:author="kmr2" w:date="2013-08-06T09:53:00Z">
        <w:r w:rsidR="0027014D" w:rsidRPr="00A05B52">
          <w:rPr>
            <w:szCs w:val="22"/>
          </w:rPr>
          <w:t>communications</w:t>
        </w:r>
      </w:ins>
      <w:r w:rsidRPr="00A05B52">
        <w:rPr>
          <w:szCs w:val="22"/>
        </w:rPr>
        <w:t xml:space="preserve">.  Plants under the IMC 0350 process should be discussed at the </w:t>
      </w:r>
      <w:r w:rsidR="00640BA5" w:rsidRPr="00A05B52">
        <w:rPr>
          <w:szCs w:val="22"/>
        </w:rPr>
        <w:t>end</w:t>
      </w:r>
      <w:r w:rsidRPr="00A05B52">
        <w:rPr>
          <w:szCs w:val="22"/>
        </w:rPr>
        <w:t xml:space="preserve">-of-cycle review to integrate inspection planning efforts across the regional office and to keep internal stakeholders abreast </w:t>
      </w:r>
      <w:ins w:id="759" w:author="kmr2" w:date="2013-08-29T10:59:00Z">
        <w:r w:rsidR="00BC4D59" w:rsidRPr="00A05B52">
          <w:rPr>
            <w:szCs w:val="22"/>
          </w:rPr>
          <w:t xml:space="preserve">of </w:t>
        </w:r>
      </w:ins>
      <w:r w:rsidRPr="00A05B52">
        <w:rPr>
          <w:szCs w:val="22"/>
        </w:rPr>
        <w:t xml:space="preserve">ongoing inspection and oversight activities.  </w:t>
      </w:r>
      <w:ins w:id="760" w:author="Merzke, Daniel" w:date="2016-09-07T08:28:00Z">
        <w:r w:rsidR="00BB5DAE" w:rsidRPr="00A05B52">
          <w:rPr>
            <w:szCs w:val="22"/>
          </w:rPr>
          <w:t>A</w:t>
        </w:r>
      </w:ins>
      <w:r w:rsidRPr="00A05B52">
        <w:rPr>
          <w:szCs w:val="22"/>
        </w:rPr>
        <w:t>nnual assessment letters are generally not issued for these plants</w:t>
      </w:r>
      <w:ins w:id="761" w:author="kmr2" w:date="2013-08-29T10:59:00Z">
        <w:r w:rsidR="00BC4D59" w:rsidRPr="00A05B52">
          <w:rPr>
            <w:szCs w:val="22"/>
          </w:rPr>
          <w:t xml:space="preserve"> because a separate </w:t>
        </w:r>
      </w:ins>
      <w:ins w:id="762" w:author="Merzke, Daniel" w:date="2017-04-03T12:43:00Z">
        <w:r w:rsidR="00A96650" w:rsidRPr="00A05B52">
          <w:rPr>
            <w:szCs w:val="22"/>
          </w:rPr>
          <w:t>c</w:t>
        </w:r>
      </w:ins>
      <w:ins w:id="763" w:author="kmr2" w:date="2013-08-29T10:59:00Z">
        <w:r w:rsidR="00BC4D59" w:rsidRPr="00A05B52">
          <w:rPr>
            <w:szCs w:val="22"/>
          </w:rPr>
          <w:t>ommunication plan is developed as part of the IMC 0350 oversight process that may involve more frequent communication</w:t>
        </w:r>
      </w:ins>
      <w:r w:rsidRPr="00A05B52">
        <w:rPr>
          <w:szCs w:val="22"/>
        </w:rPr>
        <w:t xml:space="preserve">.  Annual public meetings will not be conducted for these plants as the regional office conducts periodic public meetings to discuss licensee performance.  </w:t>
      </w:r>
    </w:p>
    <w:p w14:paraId="525F8E1B" w14:textId="77777777" w:rsidR="00A1556F" w:rsidRPr="00A05B52" w:rsidRDefault="00A1556F" w:rsidP="00A1556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Cs w:val="22"/>
        </w:rPr>
      </w:pPr>
    </w:p>
    <w:p w14:paraId="3BFB200F" w14:textId="77777777" w:rsidR="00315425" w:rsidRPr="00A05B52" w:rsidRDefault="00902B0A" w:rsidP="007F4DC9">
      <w:pPr>
        <w:pStyle w:val="Heading2"/>
        <w:tabs>
          <w:tab w:val="left" w:pos="810"/>
        </w:tabs>
        <w:spacing w:before="0"/>
        <w:rPr>
          <w:ins w:id="764" w:author="kmr2" w:date="2013-07-12T12:51:00Z"/>
          <w:rFonts w:cs="Arial"/>
          <w:szCs w:val="22"/>
        </w:rPr>
      </w:pPr>
      <w:bookmarkStart w:id="765" w:name="_Toc363552315"/>
      <w:ins w:id="766" w:author="kmr2" w:date="2012-08-22T11:18:00Z">
        <w:r w:rsidRPr="00A05B52">
          <w:rPr>
            <w:rFonts w:cs="Arial"/>
            <w:szCs w:val="22"/>
          </w:rPr>
          <w:t>03.0</w:t>
        </w:r>
      </w:ins>
      <w:ins w:id="767" w:author="kmr2" w:date="2013-07-12T12:36:00Z">
        <w:r w:rsidRPr="00A05B52">
          <w:rPr>
            <w:rFonts w:cs="Arial"/>
            <w:szCs w:val="22"/>
          </w:rPr>
          <w:t>3</w:t>
        </w:r>
      </w:ins>
      <w:ins w:id="768" w:author="kmr2" w:date="2012-08-22T11:18:00Z">
        <w:r w:rsidR="00801307" w:rsidRPr="00A05B52">
          <w:rPr>
            <w:rFonts w:cs="Arial"/>
            <w:szCs w:val="22"/>
          </w:rPr>
          <w:tab/>
          <w:t xml:space="preserve">Double Counting PIs </w:t>
        </w:r>
      </w:ins>
      <w:ins w:id="769" w:author="kmr2" w:date="2012-08-22T11:19:00Z">
        <w:r w:rsidR="00801307" w:rsidRPr="00A05B52">
          <w:rPr>
            <w:rFonts w:cs="Arial"/>
            <w:szCs w:val="22"/>
          </w:rPr>
          <w:t>and Findings</w:t>
        </w:r>
      </w:ins>
      <w:bookmarkEnd w:id="765"/>
    </w:p>
    <w:p w14:paraId="2C09C3EE" w14:textId="77777777" w:rsidR="00315425" w:rsidRPr="00A05B52" w:rsidRDefault="00315425" w:rsidP="007F4DC9">
      <w:pPr>
        <w:rPr>
          <w:szCs w:val="22"/>
        </w:rPr>
      </w:pPr>
    </w:p>
    <w:p w14:paraId="0B372367" w14:textId="77777777" w:rsidR="00A1556F" w:rsidRDefault="003A34DE" w:rsidP="007F4DC9">
      <w:pPr>
        <w:rPr>
          <w:szCs w:val="22"/>
        </w:rPr>
        <w:sectPr w:rsidR="00A1556F" w:rsidSect="007F4DC9">
          <w:footerReference w:type="default" r:id="rId22"/>
          <w:pgSz w:w="12240" w:h="15840" w:code="1"/>
          <w:pgMar w:top="1440" w:right="1440" w:bottom="1440" w:left="1440" w:header="720" w:footer="720" w:gutter="0"/>
          <w:cols w:space="720"/>
          <w:noEndnote/>
          <w:docGrid w:linePitch="326"/>
        </w:sectPr>
      </w:pPr>
      <w:r w:rsidRPr="00A05B52">
        <w:rPr>
          <w:szCs w:val="22"/>
        </w:rPr>
        <w:t>Some distinct issues may result in simultaneously crossing a PI threshold and generating a safety significant inspection finding.  Although an attempt was made during the development of the ROP to minimize this kind of double</w:t>
      </w:r>
      <w:r w:rsidRPr="00A05B52">
        <w:rPr>
          <w:szCs w:val="22"/>
        </w:rPr>
        <w:noBreakHyphen/>
        <w:t>counting between PIs and inspection</w:t>
      </w:r>
      <w:ins w:id="770" w:author="Merzke, Daniel" w:date="2016-03-30T13:34:00Z">
        <w:r w:rsidR="002277E9" w:rsidRPr="00A05B52">
          <w:rPr>
            <w:szCs w:val="22"/>
          </w:rPr>
          <w:t xml:space="preserve"> findings</w:t>
        </w:r>
      </w:ins>
      <w:r w:rsidRPr="00A05B52">
        <w:rPr>
          <w:szCs w:val="22"/>
        </w:rPr>
        <w:t>, some double</w:t>
      </w:r>
      <w:r w:rsidRPr="00A05B52">
        <w:rPr>
          <w:szCs w:val="22"/>
        </w:rPr>
        <w:noBreakHyphen/>
        <w:t>counting is desirable.  This is because the PIs generally count and aggregate single occurrences, and therefore are often not good at reflecting the significance of a particular event.  For example a PI might count personnel overexposures, but a particularly egregious and significant overexposure would not be counted any differently than one that was just over the personnel exposure limit.  Therefore, in situations like this, the SDP is relied upon to place the proper safety significance on the individual occurrence.  However, this would result in two assessment inputs from the same occurrence combining to cause increased regulatory action per the Action Matrix.  Therefore, issues with the same underlying cause should not be double</w:t>
      </w:r>
      <w:r w:rsidRPr="00A05B52">
        <w:rPr>
          <w:szCs w:val="22"/>
        </w:rPr>
        <w:noBreakHyphen/>
        <w:t>counted in the assessment program to ensure that inappropriately excessive regulatory action is not taken in response to a single event.  However, the most conservative significance characterization related to the PI and the inspection finding (i.e., Yellow vs. White) shall be used to determine the appropriate agency action according to the Action Matrix.  This is not considered a deviation from the Action Matrix.</w:t>
      </w:r>
    </w:p>
    <w:p w14:paraId="0DAE4B32" w14:textId="2AAB5DB8" w:rsidR="003A34DE" w:rsidRPr="00A05B52" w:rsidRDefault="003A34DE" w:rsidP="007F4DC9">
      <w:pPr>
        <w:rPr>
          <w:szCs w:val="22"/>
        </w:rPr>
      </w:pPr>
    </w:p>
    <w:p w14:paraId="4F7226D6" w14:textId="77777777" w:rsidR="00315425" w:rsidRPr="00A05B52" w:rsidRDefault="00BE72C0" w:rsidP="007F4DC9">
      <w:pPr>
        <w:pStyle w:val="Heading2"/>
        <w:tabs>
          <w:tab w:val="left" w:pos="810"/>
        </w:tabs>
        <w:spacing w:before="0"/>
        <w:rPr>
          <w:ins w:id="771" w:author="kmr2" w:date="2013-07-12T12:53:00Z"/>
          <w:rFonts w:cs="Arial"/>
          <w:szCs w:val="22"/>
        </w:rPr>
      </w:pPr>
      <w:bookmarkStart w:id="772" w:name="_Toc363552316"/>
      <w:ins w:id="773" w:author="kmr2" w:date="2012-08-22T11:27:00Z">
        <w:r w:rsidRPr="00A05B52">
          <w:rPr>
            <w:rFonts w:cs="Arial"/>
            <w:szCs w:val="22"/>
          </w:rPr>
          <w:lastRenderedPageBreak/>
          <w:t>03.0</w:t>
        </w:r>
      </w:ins>
      <w:ins w:id="774" w:author="kmr2" w:date="2013-07-12T13:17:00Z">
        <w:r w:rsidRPr="00A05B52">
          <w:rPr>
            <w:rFonts w:cs="Arial"/>
            <w:szCs w:val="22"/>
          </w:rPr>
          <w:t>4</w:t>
        </w:r>
      </w:ins>
      <w:ins w:id="775" w:author="kmr2" w:date="2012-08-22T11:27:00Z">
        <w:r w:rsidR="000A5DEF" w:rsidRPr="00A05B52">
          <w:rPr>
            <w:rFonts w:cs="Arial"/>
            <w:szCs w:val="22"/>
          </w:rPr>
          <w:tab/>
          <w:t>Start Date of Finding</w:t>
        </w:r>
      </w:ins>
      <w:ins w:id="776" w:author="kmr2" w:date="2012-08-22T11:28:00Z">
        <w:r w:rsidR="000A5DEF" w:rsidRPr="00A05B52">
          <w:rPr>
            <w:rFonts w:cs="Arial"/>
            <w:szCs w:val="22"/>
          </w:rPr>
          <w:t>s</w:t>
        </w:r>
      </w:ins>
      <w:bookmarkEnd w:id="772"/>
    </w:p>
    <w:p w14:paraId="6948D0A8" w14:textId="77777777" w:rsidR="00315425" w:rsidRPr="00A05B52" w:rsidRDefault="00315425"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979B2F8" w14:textId="5CBEAFF9" w:rsidR="003A34DE"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The date used for consideration in the assessment program is </w:t>
      </w:r>
      <w:ins w:id="777" w:author="kmr2" w:date="2012-08-22T11:21:00Z">
        <w:r w:rsidR="00801307" w:rsidRPr="00A05B52">
          <w:rPr>
            <w:szCs w:val="22"/>
          </w:rPr>
          <w:t>defined in IMC 0305</w:t>
        </w:r>
      </w:ins>
      <w:ins w:id="778" w:author="kmr2" w:date="2012-08-22T11:23:00Z">
        <w:r w:rsidR="00801307" w:rsidRPr="00A05B52">
          <w:rPr>
            <w:szCs w:val="22"/>
          </w:rPr>
          <w:t>.</w:t>
        </w:r>
      </w:ins>
      <w:r w:rsidRPr="00A05B52">
        <w:rPr>
          <w:szCs w:val="22"/>
        </w:rPr>
        <w:t xml:space="preserve">  This ensures that the </w:t>
      </w:r>
      <w:ins w:id="779" w:author="Merzke, Daniel" w:date="2016-09-07T08:29:00Z">
        <w:r w:rsidR="00F71B53" w:rsidRPr="00A05B52">
          <w:rPr>
            <w:szCs w:val="22"/>
          </w:rPr>
          <w:t xml:space="preserve">minimum </w:t>
        </w:r>
      </w:ins>
      <w:ins w:id="780" w:author="Merzke, Daniel" w:date="2017-04-18T07:22:00Z">
        <w:r w:rsidR="00FB5CE8" w:rsidRPr="00A05B52">
          <w:rPr>
            <w:szCs w:val="22"/>
          </w:rPr>
          <w:t>four-quarter</w:t>
        </w:r>
      </w:ins>
      <w:r w:rsidRPr="00A05B52">
        <w:rPr>
          <w:szCs w:val="22"/>
        </w:rPr>
        <w:t xml:space="preserve"> time frame </w:t>
      </w:r>
      <w:ins w:id="781" w:author="kmr2" w:date="2013-08-29T11:02:00Z">
        <w:r w:rsidR="00BC4D59" w:rsidRPr="00A05B52">
          <w:rPr>
            <w:szCs w:val="22"/>
          </w:rPr>
          <w:t>during which</w:t>
        </w:r>
      </w:ins>
      <w:r w:rsidRPr="00A05B52">
        <w:rPr>
          <w:szCs w:val="22"/>
        </w:rPr>
        <w:t xml:space="preserve"> the inspection finding</w:t>
      </w:r>
      <w:ins w:id="782" w:author="kmr2" w:date="2013-08-29T11:03:00Z">
        <w:r w:rsidR="00BC4D59" w:rsidRPr="00A05B52">
          <w:rPr>
            <w:szCs w:val="22"/>
          </w:rPr>
          <w:t xml:space="preserve"> is considered</w:t>
        </w:r>
      </w:ins>
      <w:r w:rsidRPr="00A05B52">
        <w:rPr>
          <w:szCs w:val="22"/>
        </w:rPr>
        <w:t xml:space="preserve"> in the assessment program starts at </w:t>
      </w:r>
      <w:ins w:id="783" w:author="Merzke, Daniel" w:date="2017-04-18T07:24:00Z">
        <w:r w:rsidR="00F26389" w:rsidRPr="00A05B52">
          <w:rPr>
            <w:szCs w:val="22"/>
          </w:rPr>
          <w:t xml:space="preserve">the beginning of the quarter of </w:t>
        </w:r>
      </w:ins>
      <w:r w:rsidRPr="00A05B52">
        <w:rPr>
          <w:szCs w:val="22"/>
        </w:rPr>
        <w:t xml:space="preserve">the date of </w:t>
      </w:r>
      <w:ins w:id="784" w:author="Merzke, Daniel" w:date="2014-06-19T08:32:00Z">
        <w:r w:rsidR="00CF3EDA" w:rsidRPr="00A05B52">
          <w:rPr>
            <w:szCs w:val="22"/>
          </w:rPr>
          <w:t>completion of the onsite inspection which identified</w:t>
        </w:r>
      </w:ins>
      <w:r w:rsidRPr="00A05B52">
        <w:rPr>
          <w:szCs w:val="22"/>
        </w:rPr>
        <w:t xml:space="preserve"> the finding.  After final significance of an inspection finding </w:t>
      </w:r>
      <w:ins w:id="785" w:author="kmr2" w:date="2013-08-29T11:03:00Z">
        <w:r w:rsidR="00BC4D59" w:rsidRPr="00A05B52">
          <w:rPr>
            <w:szCs w:val="22"/>
          </w:rPr>
          <w:t xml:space="preserve">is determined, </w:t>
        </w:r>
      </w:ins>
      <w:r w:rsidRPr="00A05B52">
        <w:rPr>
          <w:szCs w:val="22"/>
        </w:rPr>
        <w:t xml:space="preserve">the regional office shall refer back to the appropriate date to determine if any additional action would have been taken had the significance of the inspection finding been known at that time.  This is done to ensure that the significance of the finding is applied to the appropriate period of time that is reflective of licensee performance, and NRC actions previously taken are reconsidered to determine what the appropriate action would have been if the </w:t>
      </w:r>
      <w:ins w:id="786" w:author="kmr2" w:date="2013-08-29T11:22:00Z">
        <w:r w:rsidR="003635EA" w:rsidRPr="00A05B52">
          <w:rPr>
            <w:szCs w:val="22"/>
          </w:rPr>
          <w:t xml:space="preserve">significance of the </w:t>
        </w:r>
      </w:ins>
      <w:r w:rsidRPr="00A05B52">
        <w:rPr>
          <w:szCs w:val="22"/>
        </w:rPr>
        <w:t>new finding had been known at the time.</w:t>
      </w:r>
    </w:p>
    <w:p w14:paraId="5D55EBCD" w14:textId="77777777" w:rsidR="00A1556F" w:rsidRPr="00A05B52"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F34C1F7" w14:textId="77777777" w:rsidR="00315425" w:rsidRPr="00A05B52" w:rsidRDefault="00BE72C0" w:rsidP="007F4DC9">
      <w:pPr>
        <w:pStyle w:val="Heading2"/>
        <w:tabs>
          <w:tab w:val="left" w:pos="810"/>
        </w:tabs>
        <w:spacing w:before="0"/>
        <w:rPr>
          <w:ins w:id="787" w:author="kmr2" w:date="2013-07-12T12:53:00Z"/>
          <w:rFonts w:cs="Arial"/>
          <w:szCs w:val="22"/>
        </w:rPr>
      </w:pPr>
      <w:bookmarkStart w:id="788" w:name="_Toc363552317"/>
      <w:ins w:id="789" w:author="kmr2" w:date="2012-08-22T11:28:00Z">
        <w:r w:rsidRPr="00A05B52">
          <w:rPr>
            <w:rFonts w:cs="Arial"/>
            <w:szCs w:val="22"/>
          </w:rPr>
          <w:t>03.0</w:t>
        </w:r>
      </w:ins>
      <w:ins w:id="790" w:author="kmr2" w:date="2013-07-12T13:17:00Z">
        <w:r w:rsidRPr="00A05B52">
          <w:rPr>
            <w:rFonts w:cs="Arial"/>
            <w:szCs w:val="22"/>
          </w:rPr>
          <w:t>5</w:t>
        </w:r>
      </w:ins>
      <w:ins w:id="791" w:author="kmr2" w:date="2012-08-22T11:28:00Z">
        <w:r w:rsidR="00FA2039" w:rsidRPr="00A05B52">
          <w:rPr>
            <w:rFonts w:cs="Arial"/>
            <w:szCs w:val="22"/>
          </w:rPr>
          <w:tab/>
          <w:t>Held Open Findings</w:t>
        </w:r>
      </w:ins>
      <w:bookmarkEnd w:id="788"/>
    </w:p>
    <w:p w14:paraId="4601E1FE" w14:textId="77777777" w:rsidR="00315425" w:rsidRPr="00A05B52" w:rsidRDefault="00315425"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5147AF21" w14:textId="17836BBB"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There may be instances in which the corresponding supplemental inspection reveals substantive inadequacies in the licensee</w:t>
      </w:r>
      <w:ins w:id="792" w:author="kmr2" w:date="2013-08-06T09:04:00Z">
        <w:r w:rsidR="00250F6A" w:rsidRPr="00A05B52">
          <w:rPr>
            <w:szCs w:val="22"/>
          </w:rPr>
          <w:t>’</w:t>
        </w:r>
      </w:ins>
      <w:r w:rsidRPr="00A05B52">
        <w:rPr>
          <w:szCs w:val="22"/>
        </w:rPr>
        <w:t>s evaluation of the root causes of the original performance deficiency, determination of the extent of the performance problems, or the actions taken or planned to correct the issue.  Significant weaknesses in the licensee</w:t>
      </w:r>
      <w:ins w:id="793" w:author="kmr2" w:date="2013-08-06T09:04:00Z">
        <w:r w:rsidR="00250F6A" w:rsidRPr="00A05B52">
          <w:rPr>
            <w:szCs w:val="22"/>
          </w:rPr>
          <w:t>’</w:t>
        </w:r>
      </w:ins>
      <w:r w:rsidRPr="00A05B52">
        <w:rPr>
          <w:szCs w:val="22"/>
        </w:rPr>
        <w:t>s evaluation of the performance issue (PI or inspection finding) may be subject to additional agency action, including additional enforcement actions or an expansion of the supplemental inspection procedure as necessary to independently acquire the necessary information to satisfy the inspection requirements.  In general, licensees should be given an opportunity to correct any identified deficiencies prior to re</w:t>
      </w:r>
      <w:r w:rsidRPr="00A05B52">
        <w:rPr>
          <w:szCs w:val="22"/>
        </w:rPr>
        <w:noBreakHyphen/>
        <w:t xml:space="preserve">inspection.  For inspection findings, the original performance issue will remain open beyond the normal four quarters and will not be removed from consideration in the assessment program until the weaknesses in the evaluation are addressed and corrected.  This allows the NRC to continue to consider the original performance deficiency in the assessment program until the licensee adequately </w:t>
      </w:r>
      <w:ins w:id="794" w:author="Merzke, Daniel" w:date="2017-03-16T13:46:00Z">
        <w:r w:rsidR="00B90060" w:rsidRPr="00A05B52">
          <w:rPr>
            <w:szCs w:val="22"/>
          </w:rPr>
          <w:t>satisfies the objectives of the appropriate supplemental inspection</w:t>
        </w:r>
      </w:ins>
      <w:r w:rsidRPr="00A05B52">
        <w:rPr>
          <w:szCs w:val="22"/>
        </w:rPr>
        <w:t>.  For significant weaknesses in the licensee</w:t>
      </w:r>
      <w:ins w:id="795" w:author="kmr2" w:date="2013-08-06T09:04:00Z">
        <w:r w:rsidR="00250F6A" w:rsidRPr="00A05B52">
          <w:rPr>
            <w:szCs w:val="22"/>
          </w:rPr>
          <w:t>’</w:t>
        </w:r>
      </w:ins>
      <w:r w:rsidRPr="00A05B52">
        <w:rPr>
          <w:szCs w:val="22"/>
        </w:rPr>
        <w:t>s evaluation of a performance issue that are associated with a PI, a parallel inspection finding will be opened and given the same color as the PI.  However, this finding will not be double</w:t>
      </w:r>
      <w:r w:rsidRPr="00A05B52">
        <w:rPr>
          <w:szCs w:val="22"/>
        </w:rPr>
        <w:noBreakHyphen/>
        <w:t xml:space="preserve">counted in the assessment program.  </w:t>
      </w:r>
      <w:ins w:id="796" w:author="kmr2" w:date="2013-08-29T11:22:00Z">
        <w:r w:rsidR="003635EA" w:rsidRPr="00A05B52">
          <w:rPr>
            <w:szCs w:val="22"/>
          </w:rPr>
          <w:t>Because</w:t>
        </w:r>
      </w:ins>
      <w:r w:rsidRPr="00A05B52">
        <w:rPr>
          <w:szCs w:val="22"/>
        </w:rPr>
        <w:t xml:space="preserve"> of how PIs are calculated, a PI may return to the Green band </w:t>
      </w:r>
      <w:ins w:id="797" w:author="kmr2" w:date="2013-08-29T11:23:00Z">
        <w:r w:rsidR="003635EA" w:rsidRPr="00A05B52">
          <w:rPr>
            <w:szCs w:val="22"/>
          </w:rPr>
          <w:t>even when</w:t>
        </w:r>
      </w:ins>
      <w:r w:rsidRPr="00A05B52">
        <w:rPr>
          <w:szCs w:val="22"/>
        </w:rPr>
        <w:t xml:space="preserve"> the licensee has not taken adequate corrective actions to address the underlying performance </w:t>
      </w:r>
      <w:r w:rsidRPr="00A05B52">
        <w:rPr>
          <w:szCs w:val="22"/>
        </w:rPr>
        <w:lastRenderedPageBreak/>
        <w:t xml:space="preserve">issue.  The issuance of a parallel inspection finding ensures that this performance </w:t>
      </w:r>
      <w:ins w:id="798" w:author="kmr2" w:date="2013-08-29T11:23:00Z">
        <w:r w:rsidR="003635EA" w:rsidRPr="00A05B52">
          <w:rPr>
            <w:szCs w:val="22"/>
          </w:rPr>
          <w:t xml:space="preserve">issue </w:t>
        </w:r>
      </w:ins>
      <w:r w:rsidRPr="00A05B52">
        <w:rPr>
          <w:szCs w:val="22"/>
        </w:rPr>
        <w:t xml:space="preserve">can continue to be considered in the assessment program until the licensee adequately </w:t>
      </w:r>
      <w:ins w:id="799" w:author="Merzke, Daniel" w:date="2017-03-16T13:47:00Z">
        <w:r w:rsidR="00DA1BB0" w:rsidRPr="00A05B52">
          <w:rPr>
            <w:szCs w:val="22"/>
          </w:rPr>
          <w:t>satisfies the objectives of the appropriate supplemental inspection</w:t>
        </w:r>
      </w:ins>
      <w:r w:rsidRPr="00A05B52">
        <w:rPr>
          <w:szCs w:val="22"/>
        </w:rPr>
        <w:t xml:space="preserve">.  The finding will be removed from consideration of future agency actions (per the Action Matrix) when the </w:t>
      </w:r>
      <w:ins w:id="800" w:author="Merzke, Daniel" w:date="2017-03-16T13:48:00Z">
        <w:r w:rsidR="00DA1BB0" w:rsidRPr="00A05B52">
          <w:rPr>
            <w:szCs w:val="22"/>
          </w:rPr>
          <w:t>objectives of the supplemental inspection are satisfactorily met</w:t>
        </w:r>
      </w:ins>
      <w:r w:rsidRPr="00A05B52">
        <w:rPr>
          <w:szCs w:val="22"/>
        </w:rPr>
        <w:t>.</w:t>
      </w:r>
    </w:p>
    <w:p w14:paraId="7AE55435" w14:textId="77777777" w:rsidR="00FA409D" w:rsidRPr="00A05B52" w:rsidRDefault="00FA409D" w:rsidP="007F4DC9">
      <w:pPr>
        <w:tabs>
          <w:tab w:val="left" w:pos="274"/>
          <w:tab w:val="left" w:pos="486"/>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64886DF1" w14:textId="314F9DF9" w:rsidR="00076CA8" w:rsidRPr="00E4138F" w:rsidRDefault="00161659" w:rsidP="007F4DC9">
      <w:pPr>
        <w:tabs>
          <w:tab w:val="left" w:pos="274"/>
          <w:tab w:val="left" w:pos="486"/>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u w:val="single"/>
        </w:rPr>
      </w:pPr>
      <w:r w:rsidRPr="00E4138F">
        <w:rPr>
          <w:szCs w:val="22"/>
          <w:u w:val="single"/>
        </w:rPr>
        <w:t xml:space="preserve">03.06 </w:t>
      </w:r>
      <w:r w:rsidRPr="00E4138F">
        <w:rPr>
          <w:szCs w:val="22"/>
          <w:u w:val="single"/>
        </w:rPr>
        <w:tab/>
        <w:t>Supplemental</w:t>
      </w:r>
      <w:r w:rsidR="00076CA8" w:rsidRPr="00E4138F">
        <w:rPr>
          <w:szCs w:val="22"/>
          <w:u w:val="single"/>
        </w:rPr>
        <w:t xml:space="preserve"> Inspections</w:t>
      </w:r>
    </w:p>
    <w:p w14:paraId="60EEACDC" w14:textId="77777777" w:rsidR="00076CA8" w:rsidRPr="00A05B52" w:rsidRDefault="00076CA8"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u w:val="single"/>
        </w:rPr>
      </w:pPr>
    </w:p>
    <w:p w14:paraId="7EB28E8A" w14:textId="77777777" w:rsidR="00A1556F" w:rsidRDefault="001951E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A1556F" w:rsidSect="007F4DC9">
          <w:footerReference w:type="default" r:id="rId23"/>
          <w:pgSz w:w="12240" w:h="15840" w:code="1"/>
          <w:pgMar w:top="1440" w:right="1440" w:bottom="1440" w:left="1440" w:header="720" w:footer="720" w:gutter="0"/>
          <w:cols w:space="720"/>
          <w:noEndnote/>
          <w:docGrid w:linePitch="326"/>
        </w:sectPr>
      </w:pPr>
      <w:r w:rsidRPr="00A05B52">
        <w:rPr>
          <w:szCs w:val="22"/>
        </w:rPr>
        <w:t>Until the appropriate supplemental inspection as prescribed by the Action Matrix is completed, the license</w:t>
      </w:r>
      <w:r w:rsidR="0032452F" w:rsidRPr="00A05B52">
        <w:rPr>
          <w:szCs w:val="22"/>
        </w:rPr>
        <w:t>e shall remain in the higher</w:t>
      </w:r>
      <w:r w:rsidRPr="00A05B52">
        <w:rPr>
          <w:szCs w:val="22"/>
        </w:rPr>
        <w:t xml:space="preserve"> column of the Action Ma</w:t>
      </w:r>
      <w:r w:rsidR="00647E59" w:rsidRPr="00A05B52">
        <w:rPr>
          <w:szCs w:val="22"/>
        </w:rPr>
        <w:t>trix, even if the greater-than-G</w:t>
      </w:r>
      <w:r w:rsidRPr="00A05B52">
        <w:rPr>
          <w:szCs w:val="22"/>
        </w:rPr>
        <w:t>reen inputs are no longer present in subsequent quarters.  For example, based on the timing of the PI events, a PI may return to the Green band prior to the NRC completing the supplemental inspection.</w:t>
      </w:r>
      <w:r w:rsidR="00550C23" w:rsidRPr="00A05B52">
        <w:rPr>
          <w:szCs w:val="22"/>
        </w:rPr>
        <w:t xml:space="preserve">  In this case, the licensee would remain in the higher column until satisfying all of the objectives of the appropriate supplemental inspection.</w:t>
      </w:r>
    </w:p>
    <w:p w14:paraId="33573A9B" w14:textId="57DFC7F2" w:rsidR="00470619" w:rsidRDefault="00470619"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801" w:author="Merzke, Daniel" w:date="2015-09-22T09:19:00Z">
        <w:r w:rsidRPr="00A05B52">
          <w:rPr>
            <w:szCs w:val="22"/>
          </w:rPr>
          <w:t>For supplemental inspections completed in response to safety</w:t>
        </w:r>
      </w:ins>
      <w:ins w:id="802" w:author="Merzke, Daniel" w:date="2016-07-06T08:51:00Z">
        <w:r w:rsidR="0088596D" w:rsidRPr="00A05B52">
          <w:rPr>
            <w:szCs w:val="22"/>
          </w:rPr>
          <w:t>-</w:t>
        </w:r>
      </w:ins>
      <w:ins w:id="803" w:author="Merzke, Daniel" w:date="2015-09-22T09:19:00Z">
        <w:r w:rsidRPr="00A05B52">
          <w:rPr>
            <w:szCs w:val="22"/>
          </w:rPr>
          <w:t xml:space="preserve">significant inspection findings, if the licensee satisfactorily meets the objectives of the inspection, then the </w:t>
        </w:r>
      </w:ins>
      <w:ins w:id="804" w:author="Merzke, Daniel" w:date="2015-09-22T09:20:00Z">
        <w:r w:rsidRPr="00A05B52">
          <w:rPr>
            <w:szCs w:val="22"/>
          </w:rPr>
          <w:t>inspection</w:t>
        </w:r>
      </w:ins>
      <w:ins w:id="805" w:author="Merzke, Daniel" w:date="2015-09-22T09:19:00Z">
        <w:r w:rsidRPr="00A05B52">
          <w:rPr>
            <w:szCs w:val="22"/>
          </w:rPr>
          <w:t xml:space="preserve"> </w:t>
        </w:r>
      </w:ins>
      <w:ins w:id="806" w:author="Merzke, Daniel" w:date="2015-09-22T09:20:00Z">
        <w:r w:rsidRPr="00A05B52">
          <w:rPr>
            <w:szCs w:val="22"/>
          </w:rPr>
          <w:t>finding would be an active input into the Action Matrix for only four quarters</w:t>
        </w:r>
      </w:ins>
      <w:ins w:id="807" w:author="Merzke, Daniel" w:date="2017-04-11T08:45:00Z">
        <w:r w:rsidR="00647E59" w:rsidRPr="00A05B52">
          <w:rPr>
            <w:szCs w:val="22"/>
          </w:rPr>
          <w:t>, unless the finding were held open</w:t>
        </w:r>
      </w:ins>
      <w:ins w:id="808" w:author="Merzke, Daniel" w:date="2015-09-22T09:20:00Z">
        <w:r w:rsidRPr="00A05B52">
          <w:rPr>
            <w:szCs w:val="22"/>
          </w:rPr>
          <w:t xml:space="preserve">.  </w:t>
        </w:r>
      </w:ins>
      <w:ins w:id="809" w:author="Merzke, Daniel" w:date="2015-09-22T09:21:00Z">
        <w:r w:rsidRPr="00A05B52">
          <w:rPr>
            <w:szCs w:val="22"/>
          </w:rPr>
          <w:t>If there are no other active inputs, then t</w:t>
        </w:r>
      </w:ins>
      <w:ins w:id="810" w:author="Merzke, Daniel" w:date="2015-09-22T09:20:00Z">
        <w:r w:rsidRPr="00A05B52">
          <w:rPr>
            <w:szCs w:val="22"/>
          </w:rPr>
          <w:t xml:space="preserve">he licensee would transition </w:t>
        </w:r>
      </w:ins>
      <w:ins w:id="811" w:author="Merzke, Daniel" w:date="2015-09-22T09:21:00Z">
        <w:r w:rsidRPr="00A05B52">
          <w:rPr>
            <w:szCs w:val="22"/>
          </w:rPr>
          <w:t xml:space="preserve">back </w:t>
        </w:r>
      </w:ins>
      <w:ins w:id="812" w:author="Merzke, Daniel" w:date="2015-09-22T09:20:00Z">
        <w:r w:rsidRPr="00A05B52">
          <w:rPr>
            <w:szCs w:val="22"/>
          </w:rPr>
          <w:t>to</w:t>
        </w:r>
      </w:ins>
      <w:ins w:id="813" w:author="Merzke, Daniel" w:date="2015-09-22T09:21:00Z">
        <w:r w:rsidRPr="00A05B52">
          <w:rPr>
            <w:szCs w:val="22"/>
          </w:rPr>
          <w:t xml:space="preserve"> </w:t>
        </w:r>
      </w:ins>
      <w:ins w:id="814" w:author="Merzke, Daniel" w:date="2016-09-07T09:11:00Z">
        <w:r w:rsidR="00DD51FD" w:rsidRPr="00A05B52">
          <w:rPr>
            <w:szCs w:val="22"/>
          </w:rPr>
          <w:t>the Licensee Response column</w:t>
        </w:r>
      </w:ins>
      <w:ins w:id="815" w:author="Merzke, Daniel" w:date="2015-09-22T09:21:00Z">
        <w:r w:rsidRPr="00A05B52">
          <w:rPr>
            <w:szCs w:val="22"/>
          </w:rPr>
          <w:t xml:space="preserve"> on the first day of the fifth quarter.</w:t>
        </w:r>
      </w:ins>
      <w:ins w:id="816" w:author="Merzke, Daniel" w:date="2015-09-22T09:20:00Z">
        <w:r w:rsidRPr="00A05B52">
          <w:rPr>
            <w:szCs w:val="22"/>
          </w:rPr>
          <w:t xml:space="preserve"> </w:t>
        </w:r>
      </w:ins>
    </w:p>
    <w:p w14:paraId="23134589" w14:textId="77777777" w:rsidR="00A1556F" w:rsidRPr="00A05B52"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u w:val="single"/>
        </w:rPr>
      </w:pPr>
    </w:p>
    <w:p w14:paraId="34701C8F" w14:textId="59D2DDDD" w:rsidR="00315425" w:rsidRPr="00A05B52" w:rsidRDefault="00BE72C0" w:rsidP="007F4DC9">
      <w:pPr>
        <w:pStyle w:val="Heading2"/>
        <w:tabs>
          <w:tab w:val="left" w:pos="810"/>
        </w:tabs>
        <w:spacing w:before="0"/>
        <w:rPr>
          <w:ins w:id="817" w:author="kmr2" w:date="2013-07-12T12:54:00Z"/>
          <w:rFonts w:cs="Arial"/>
          <w:szCs w:val="22"/>
        </w:rPr>
      </w:pPr>
      <w:bookmarkStart w:id="818" w:name="_Toc363552318"/>
      <w:ins w:id="819" w:author="kmr2" w:date="2012-08-22T11:28:00Z">
        <w:r w:rsidRPr="00A05B52">
          <w:rPr>
            <w:rFonts w:cs="Arial"/>
            <w:szCs w:val="22"/>
          </w:rPr>
          <w:t>03.0</w:t>
        </w:r>
      </w:ins>
      <w:ins w:id="820" w:author="Merzke, Daniel" w:date="2017-03-20T08:09:00Z">
        <w:r w:rsidR="00E547DD" w:rsidRPr="00A05B52">
          <w:rPr>
            <w:rFonts w:cs="Arial"/>
            <w:szCs w:val="22"/>
          </w:rPr>
          <w:t>7</w:t>
        </w:r>
      </w:ins>
      <w:r w:rsidR="00647E59" w:rsidRPr="00A05B52">
        <w:rPr>
          <w:rFonts w:cs="Arial"/>
          <w:szCs w:val="22"/>
        </w:rPr>
        <w:tab/>
      </w:r>
      <w:ins w:id="821" w:author="kmr2" w:date="2012-08-22T11:28:00Z">
        <w:r w:rsidR="00FA2039" w:rsidRPr="00A05B52">
          <w:rPr>
            <w:rFonts w:cs="Arial"/>
            <w:szCs w:val="22"/>
          </w:rPr>
          <w:t>Action Matrix Deviations</w:t>
        </w:r>
      </w:ins>
      <w:bookmarkEnd w:id="818"/>
    </w:p>
    <w:p w14:paraId="4C046208" w14:textId="77777777" w:rsidR="00315425" w:rsidRPr="00A05B52" w:rsidRDefault="00315425"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234F88B" w14:textId="3EC75C2A" w:rsidR="00DF253F" w:rsidRDefault="00411BB3" w:rsidP="007F4DC9">
      <w:pPr>
        <w:widowControl/>
        <w:rPr>
          <w:szCs w:val="22"/>
        </w:rPr>
      </w:pPr>
      <w:ins w:id="822" w:author="Merzke, Daniel" w:date="2017-03-30T10:17:00Z">
        <w:r w:rsidRPr="00A05B52">
          <w:rPr>
            <w:szCs w:val="22"/>
          </w:rPr>
          <w:t>According to SECY-99-007, “Recommendations for Reactor Oversight Process Improvement,” t</w:t>
        </w:r>
      </w:ins>
      <w:ins w:id="823" w:author="Merzke, Daniel" w:date="2016-03-30T08:19:00Z">
        <w:r w:rsidR="002A53CD" w:rsidRPr="00A05B52">
          <w:rPr>
            <w:szCs w:val="22"/>
          </w:rPr>
          <w:t xml:space="preserve">he </w:t>
        </w:r>
      </w:ins>
      <w:ins w:id="824" w:author="Merzke, Daniel" w:date="2016-07-06T08:51:00Z">
        <w:r w:rsidR="0088596D" w:rsidRPr="00A05B52">
          <w:rPr>
            <w:szCs w:val="22"/>
          </w:rPr>
          <w:t>A</w:t>
        </w:r>
      </w:ins>
      <w:ins w:id="825" w:author="Merzke, Daniel" w:date="2016-03-30T08:19:00Z">
        <w:r w:rsidR="002A53CD" w:rsidRPr="00A05B52">
          <w:rPr>
            <w:szCs w:val="22"/>
          </w:rPr>
          <w:t xml:space="preserve">ction </w:t>
        </w:r>
      </w:ins>
      <w:ins w:id="826" w:author="Merzke, Daniel" w:date="2016-07-06T08:51:00Z">
        <w:r w:rsidR="0088596D" w:rsidRPr="00A05B52">
          <w:rPr>
            <w:szCs w:val="22"/>
          </w:rPr>
          <w:t>M</w:t>
        </w:r>
      </w:ins>
      <w:ins w:id="827" w:author="Merzke, Daniel" w:date="2016-03-30T08:19:00Z">
        <w:r w:rsidR="002A53CD" w:rsidRPr="00A05B52">
          <w:rPr>
            <w:szCs w:val="22"/>
          </w:rPr>
          <w:t xml:space="preserve">atrix is not intended to provide guidance that is excessively rigid.  It establishes expectations for interactions, licensee actions, and NRC actions. It does not preclude the NRC from taking less action or some additional action, when justified.  The key point is that assessment results </w:t>
        </w:r>
      </w:ins>
      <w:ins w:id="828" w:author="Merzke, Daniel" w:date="2017-03-30T10:18:00Z">
        <w:r w:rsidRPr="00A05B52">
          <w:rPr>
            <w:szCs w:val="22"/>
          </w:rPr>
          <w:t>are determined by</w:t>
        </w:r>
      </w:ins>
      <w:ins w:id="829" w:author="Merzke, Daniel" w:date="2016-03-30T08:19:00Z">
        <w:r w:rsidR="002A53CD" w:rsidRPr="00A05B52">
          <w:rPr>
            <w:szCs w:val="22"/>
          </w:rPr>
          <w:t xml:space="preserve"> the PI and cornerstone inspection area results.  </w:t>
        </w:r>
      </w:ins>
      <w:r w:rsidR="003A34DE" w:rsidRPr="00A05B52">
        <w:rPr>
          <w:szCs w:val="22"/>
        </w:rPr>
        <w:t xml:space="preserve">There may be rare instances in which the regulatory actions dictated by the Action Matrix may not be appropriate.  In these instances, the agency may deviate from the Action Matrix </w:t>
      </w:r>
      <w:r w:rsidR="003A34DE" w:rsidRPr="00A05B52">
        <w:rPr>
          <w:szCs w:val="22"/>
        </w:rPr>
        <w:lastRenderedPageBreak/>
        <w:t xml:space="preserve">to either increase or decrease agency action.  A deviation is defined as any regulatory action taken that is inconsistent with the range of actions described in the </w:t>
      </w:r>
      <w:ins w:id="830" w:author="kmr2" w:date="2013-08-29T11:23:00Z">
        <w:r w:rsidR="003635EA" w:rsidRPr="00A05B52">
          <w:rPr>
            <w:szCs w:val="22"/>
          </w:rPr>
          <w:t xml:space="preserve">applicable </w:t>
        </w:r>
      </w:ins>
      <w:r w:rsidR="003A34DE" w:rsidRPr="00A05B52">
        <w:rPr>
          <w:szCs w:val="22"/>
        </w:rPr>
        <w:t xml:space="preserve">column of the Action Matrix.  The EDO shall approve all deviations from the Action Matrix.  The EDO was chosen as the approval authority to provide an appropriate level of senior Agency management oversight to </w:t>
      </w:r>
      <w:ins w:id="831" w:author="kmr2" w:date="2013-08-29T11:24:00Z">
        <w:r w:rsidR="003635EA" w:rsidRPr="00A05B52">
          <w:rPr>
            <w:szCs w:val="22"/>
          </w:rPr>
          <w:t xml:space="preserve">ensure </w:t>
        </w:r>
      </w:ins>
      <w:r w:rsidR="003A34DE" w:rsidRPr="00A05B52">
        <w:rPr>
          <w:szCs w:val="22"/>
        </w:rPr>
        <w:t>agency</w:t>
      </w:r>
      <w:r w:rsidR="003A34DE" w:rsidRPr="00A05B52">
        <w:rPr>
          <w:szCs w:val="22"/>
        </w:rPr>
        <w:noBreakHyphen/>
        <w:t>wide consistency in considering the need for a deviation from the Action Matrix.  Approved Action Matrix deviations will be discussed at the AARM and subsequent Commission meeting on the results of the AARM.</w:t>
      </w:r>
    </w:p>
    <w:p w14:paraId="01278CD5" w14:textId="77777777" w:rsidR="00F10552" w:rsidRPr="00A05B52" w:rsidRDefault="00F10552" w:rsidP="007F4DC9">
      <w:pPr>
        <w:widowControl/>
        <w:rPr>
          <w:szCs w:val="22"/>
        </w:rPr>
      </w:pPr>
    </w:p>
    <w:p w14:paraId="25E5BA29" w14:textId="17B6BF5A" w:rsidR="00AC460E" w:rsidRPr="00A1556F" w:rsidRDefault="00F02751" w:rsidP="007F4DC9">
      <w:pPr>
        <w:widowControl/>
        <w:rPr>
          <w:szCs w:val="22"/>
        </w:rPr>
      </w:pPr>
      <w:ins w:id="832" w:author="Merzke, Daniel" w:date="2017-04-14T07:55:00Z">
        <w:r w:rsidRPr="00A05B52">
          <w:rPr>
            <w:szCs w:val="22"/>
          </w:rPr>
          <w:t xml:space="preserve">When a Region determines extra inspection resources need to be expended </w:t>
        </w:r>
        <w:r w:rsidRPr="00A05B52">
          <w:rPr>
            <w:color w:val="FF0000"/>
            <w:szCs w:val="22"/>
          </w:rPr>
          <w:t>to evaluate emerging technical issues not related to licensee performance issues, this change in scope is not considered an Action Matrix deviation and does not require an Action Matrix deviation memorandum, e.g., the additional inspection required because of the concrete degradation at Seabrook from the alkali-silica reaction (ASR).  However, this extra effort should be acknowledged in assessment letters to inform external stakeholders of the additional effort being expended and the reason it is not a deviation from the ROP.  Additional guidance can be found in IMC 2515</w:t>
        </w:r>
      </w:ins>
      <w:ins w:id="833" w:author="Merzke, Daniel" w:date="2017-04-18T07:29:00Z">
        <w:r w:rsidR="00E66DED" w:rsidRPr="00A05B52">
          <w:rPr>
            <w:color w:val="FF0000"/>
            <w:szCs w:val="22"/>
          </w:rPr>
          <w:t xml:space="preserve"> </w:t>
        </w:r>
      </w:ins>
      <w:ins w:id="834" w:author="Merzke, Daniel" w:date="2017-04-14T07:55:00Z">
        <w:r w:rsidRPr="00A05B52">
          <w:rPr>
            <w:color w:val="FF0000"/>
            <w:szCs w:val="22"/>
          </w:rPr>
          <w:t>Section 07.03.</w:t>
        </w:r>
      </w:ins>
    </w:p>
    <w:p w14:paraId="355F66EC" w14:textId="77777777" w:rsidR="00A1556F" w:rsidRPr="00A1556F" w:rsidRDefault="00A1556F" w:rsidP="007F4DC9">
      <w:pPr>
        <w:widowControl/>
        <w:rPr>
          <w:szCs w:val="22"/>
        </w:rPr>
      </w:pPr>
    </w:p>
    <w:p w14:paraId="4C7850FA" w14:textId="77777777" w:rsidR="00F10552" w:rsidRDefault="00F10552" w:rsidP="007F4DC9">
      <w:pPr>
        <w:pStyle w:val="Heading1"/>
        <w:spacing w:before="0"/>
        <w:rPr>
          <w:rFonts w:cs="Arial"/>
          <w:szCs w:val="22"/>
        </w:rPr>
      </w:pPr>
      <w:bookmarkStart w:id="835" w:name="_Toc363552319"/>
    </w:p>
    <w:p w14:paraId="6412925D" w14:textId="77777777" w:rsidR="003A34DE" w:rsidRPr="00A05B52" w:rsidRDefault="0035585E" w:rsidP="007F4DC9">
      <w:pPr>
        <w:pStyle w:val="Heading1"/>
        <w:spacing w:before="0"/>
        <w:rPr>
          <w:rFonts w:cs="Arial"/>
          <w:szCs w:val="22"/>
        </w:rPr>
      </w:pPr>
      <w:ins w:id="836" w:author="kmr2" w:date="2012-08-22T11:29:00Z">
        <w:r w:rsidRPr="00A05B52">
          <w:rPr>
            <w:rFonts w:cs="Arial"/>
            <w:szCs w:val="22"/>
          </w:rPr>
          <w:t>0308.</w:t>
        </w:r>
        <w:r w:rsidR="000A5DEF" w:rsidRPr="00A05B52">
          <w:rPr>
            <w:rFonts w:cs="Arial"/>
            <w:szCs w:val="22"/>
          </w:rPr>
          <w:t>4-</w:t>
        </w:r>
      </w:ins>
      <w:ins w:id="837" w:author="kmr2" w:date="2013-08-06T10:06:00Z">
        <w:r w:rsidR="0080632B" w:rsidRPr="00A05B52">
          <w:rPr>
            <w:rFonts w:cs="Arial"/>
            <w:szCs w:val="22"/>
          </w:rPr>
          <w:t>0</w:t>
        </w:r>
      </w:ins>
      <w:r w:rsidR="003A34DE" w:rsidRPr="00A05B52">
        <w:rPr>
          <w:rFonts w:cs="Arial"/>
          <w:szCs w:val="22"/>
        </w:rPr>
        <w:t>4</w:t>
      </w:r>
      <w:r w:rsidR="003A34DE" w:rsidRPr="00A05B52">
        <w:rPr>
          <w:rFonts w:cs="Arial"/>
          <w:szCs w:val="22"/>
        </w:rPr>
        <w:tab/>
        <w:t>TREATMENT OF ITEMS ASSOCIATED WITH OLD DESIGN ISSUES AND ENFORCEMENT DISCRETION</w:t>
      </w:r>
      <w:bookmarkEnd w:id="835"/>
      <w:r w:rsidR="003A34DE" w:rsidRPr="00A05B52">
        <w:rPr>
          <w:rFonts w:cs="Arial"/>
          <w:szCs w:val="22"/>
        </w:rPr>
        <w:t xml:space="preserve"> </w:t>
      </w:r>
    </w:p>
    <w:p w14:paraId="3785EC34"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7C34861" w14:textId="77777777" w:rsidR="004F665F" w:rsidRPr="00F10552" w:rsidRDefault="004F665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838" w:author="Merzke, Daniel" w:date="2017-03-22T08:10:00Z"/>
          <w:szCs w:val="22"/>
          <w:u w:val="single"/>
        </w:rPr>
      </w:pPr>
      <w:ins w:id="839" w:author="Merzke, Daniel" w:date="2017-03-22T08:11:00Z">
        <w:r w:rsidRPr="00F10552">
          <w:rPr>
            <w:szCs w:val="22"/>
            <w:u w:val="single"/>
          </w:rPr>
          <w:t>04.01</w:t>
        </w:r>
        <w:r w:rsidRPr="00F10552">
          <w:rPr>
            <w:szCs w:val="22"/>
            <w:u w:val="single"/>
          </w:rPr>
          <w:tab/>
          <w:t>Old Design Issues</w:t>
        </w:r>
      </w:ins>
    </w:p>
    <w:p w14:paraId="09BC81A4" w14:textId="77777777" w:rsidR="004F665F" w:rsidRPr="00A05B52" w:rsidRDefault="004F665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FC6203C"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An Old Design Issue is an inspection finding involving a past design-related problem in the engineering calculations or analysis, associated operating procedure, or installation of plant equipment that does not reflect a performance deficiency associated with existing licensee programs, policy, or procedures  The purpose of this approach is to place a premium on licensees initiating efforts to identify and correct safety-significant issues that are not likely to be identified by routine efforts before degraded safety systems are called upon to work. The assessment program evaluates current performance issues</w:t>
      </w:r>
      <w:ins w:id="840" w:author="kmr2" w:date="2013-08-29T11:24:00Z">
        <w:r w:rsidR="003635EA" w:rsidRPr="00A05B52">
          <w:rPr>
            <w:szCs w:val="22"/>
          </w:rPr>
          <w:t>,</w:t>
        </w:r>
      </w:ins>
      <w:r w:rsidRPr="00A05B52">
        <w:rPr>
          <w:szCs w:val="22"/>
        </w:rPr>
        <w:t xml:space="preserve"> and this approach excludes old design issues from consideration of overall licensee performance in the Action Matrix.</w:t>
      </w:r>
    </w:p>
    <w:p w14:paraId="0ECF655B"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429ADA06" w14:textId="77777777" w:rsidR="00A1556F"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A1556F" w:rsidSect="007F4DC9">
          <w:footerReference w:type="default" r:id="rId24"/>
          <w:pgSz w:w="12240" w:h="15840" w:code="1"/>
          <w:pgMar w:top="1440" w:right="1440" w:bottom="1440" w:left="1440" w:header="720" w:footer="720" w:gutter="0"/>
          <w:cols w:space="720"/>
          <w:noEndnote/>
          <w:docGrid w:linePitch="326"/>
        </w:sectPr>
      </w:pPr>
      <w:r w:rsidRPr="00A05B52">
        <w:rPr>
          <w:szCs w:val="22"/>
        </w:rPr>
        <w:t xml:space="preserve">If the finding meets all </w:t>
      </w:r>
      <w:ins w:id="841" w:author="Merzke, Daniel" w:date="2017-03-22T08:02:00Z">
        <w:r w:rsidR="002B4112" w:rsidRPr="00A05B52">
          <w:rPr>
            <w:szCs w:val="22"/>
          </w:rPr>
          <w:t xml:space="preserve">of </w:t>
        </w:r>
      </w:ins>
      <w:r w:rsidRPr="00A05B52">
        <w:rPr>
          <w:szCs w:val="22"/>
        </w:rPr>
        <w:t>the old design issue criteria, it would not aggregate in the Action Matrix with other performance indicators and inspection findings</w:t>
      </w:r>
      <w:ins w:id="842" w:author="Merzke, Daniel" w:date="2016-03-28T08:00:00Z">
        <w:r w:rsidR="00895AA1" w:rsidRPr="00A05B52">
          <w:rPr>
            <w:szCs w:val="22"/>
          </w:rPr>
          <w:t xml:space="preserve">.  In order to ensure the licensee corrects the performance deficiency, the NRC will still conduct an IP 95001 supplemental inspection for findings determined to be </w:t>
        </w:r>
        <w:r w:rsidR="00895AA1" w:rsidRPr="00A05B52">
          <w:rPr>
            <w:szCs w:val="22"/>
          </w:rPr>
          <w:lastRenderedPageBreak/>
          <w:t xml:space="preserve">White, or an IP 95002 supplemental inspection for </w:t>
        </w:r>
      </w:ins>
    </w:p>
    <w:p w14:paraId="45701971" w14:textId="51DA667E" w:rsidR="003A34DE" w:rsidRPr="00A05B52" w:rsidRDefault="00895AA1"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roofErr w:type="gramStart"/>
      <w:ins w:id="843" w:author="Merzke, Daniel" w:date="2016-03-28T08:00:00Z">
        <w:r w:rsidRPr="00A05B52">
          <w:rPr>
            <w:szCs w:val="22"/>
          </w:rPr>
          <w:t>those</w:t>
        </w:r>
        <w:proofErr w:type="gramEnd"/>
        <w:r w:rsidRPr="00A05B52">
          <w:rPr>
            <w:szCs w:val="22"/>
          </w:rPr>
          <w:t xml:space="preserve"> findings determined to be Yellow or Red</w:t>
        </w:r>
      </w:ins>
      <w:ins w:id="844" w:author="Merzke, Daniel" w:date="2017-03-22T08:12:00Z">
        <w:r w:rsidR="00315FF8" w:rsidRPr="00A05B52">
          <w:rPr>
            <w:szCs w:val="22"/>
          </w:rPr>
          <w:t xml:space="preserve"> to review the licensee’s root cause evaluation and corrective actions for that particular issue</w:t>
        </w:r>
      </w:ins>
      <w:ins w:id="845" w:author="Merzke, Daniel" w:date="2016-03-28T08:00:00Z">
        <w:r w:rsidRPr="00A05B52">
          <w:rPr>
            <w:szCs w:val="22"/>
          </w:rPr>
          <w:t>.</w:t>
        </w:r>
      </w:ins>
      <w:r w:rsidR="003A34DE" w:rsidRPr="00A05B52">
        <w:rPr>
          <w:szCs w:val="22"/>
        </w:rPr>
        <w:t xml:space="preserve"> </w:t>
      </w:r>
      <w:r w:rsidR="00A37CB6" w:rsidRPr="00A05B52">
        <w:rPr>
          <w:szCs w:val="22"/>
        </w:rPr>
        <w:t xml:space="preserve"> </w:t>
      </w:r>
      <w:r w:rsidR="003A34DE" w:rsidRPr="00A05B52">
        <w:rPr>
          <w:szCs w:val="22"/>
        </w:rPr>
        <w:t xml:space="preserve">If the finding is determined not to meet the old design issue criteria, it would be treated </w:t>
      </w:r>
      <w:ins w:id="846" w:author="kmr2" w:date="2013-08-29T11:24:00Z">
        <w:r w:rsidR="003635EA" w:rsidRPr="00A05B52">
          <w:rPr>
            <w:szCs w:val="22"/>
          </w:rPr>
          <w:t>like</w:t>
        </w:r>
      </w:ins>
      <w:r w:rsidR="003A34DE" w:rsidRPr="00A05B52">
        <w:rPr>
          <w:szCs w:val="22"/>
        </w:rPr>
        <w:t xml:space="preserve"> any other inspection finding and additional agency actions would be taken in accordance with the Action Matrix.  </w:t>
      </w:r>
    </w:p>
    <w:p w14:paraId="788CE588"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504E784F" w14:textId="77777777" w:rsidR="000A5DEF"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The NRC may refrain from considering safety significant inspection findings in the assessment program for a design-related finding in the engineering calculations or analysis, associated operating procedure, or installation of plant equipment that meets all of the following criteria:</w:t>
      </w:r>
      <w:r w:rsidR="000A5DEF" w:rsidRPr="00A05B52">
        <w:rPr>
          <w:szCs w:val="22"/>
        </w:rPr>
        <w:t xml:space="preserve">  </w:t>
      </w:r>
    </w:p>
    <w:p w14:paraId="6D6A49BC" w14:textId="77777777" w:rsidR="000A5DEF" w:rsidRPr="00A05B52" w:rsidRDefault="000A5DE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19BA5BD" w14:textId="77777777" w:rsidR="003A34DE" w:rsidRPr="00A05B52" w:rsidRDefault="003A34DE" w:rsidP="007F4DC9">
      <w:pPr>
        <w:pStyle w:val="ListParagraph"/>
        <w:numPr>
          <w:ilvl w:val="0"/>
          <w:numId w:val="29"/>
        </w:numPr>
        <w:tabs>
          <w:tab w:val="left" w:pos="274"/>
          <w:tab w:val="left" w:pos="810"/>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r w:rsidRPr="00A05B52">
        <w:rPr>
          <w:szCs w:val="22"/>
        </w:rPr>
        <w:t>It was licensee-identified as a result of a voluntary initiative such as a design basis reconstitution.  For the purposes of this manual chapter, self-revealing issues are not considered to be licensee-identified.  Self-revealing issues are those deficiencies which reveal themselves to either the NRC or licensee through a change in process, capability or functionality of equipment, or operations or programs.</w:t>
      </w:r>
    </w:p>
    <w:p w14:paraId="6B3201A0"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78753947" w14:textId="77777777" w:rsidR="003A34DE" w:rsidRPr="00A05B52" w:rsidRDefault="003A34DE" w:rsidP="007F4DC9">
      <w:pPr>
        <w:pStyle w:val="ListParagraph"/>
        <w:numPr>
          <w:ilvl w:val="0"/>
          <w:numId w:val="29"/>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r w:rsidRPr="00A05B52">
        <w:rPr>
          <w:szCs w:val="22"/>
        </w:rPr>
        <w:t>It was or will be corrected, including immediate corrective action and long term comprehensive corrective action to prevent recurrence, within a reasonable time following identification (this action should involve expanding the initiative, as necessary, to identify other failures caused by similar root causes).  For the purpose of this criterion, identification is defined as the time from when the significance of the finding is first discussed between the NRC and the licensee.  Accordingly, issues being cited by the NRC for inadequate or untimely corrective action are not eligible for treatment as an old design issue.</w:t>
      </w:r>
    </w:p>
    <w:p w14:paraId="44235732"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AD5037D" w14:textId="77777777" w:rsidR="003A34DE" w:rsidRPr="00A05B52" w:rsidRDefault="003A34DE" w:rsidP="007F4DC9">
      <w:pPr>
        <w:pStyle w:val="ListParagraph"/>
        <w:numPr>
          <w:ilvl w:val="0"/>
          <w:numId w:val="29"/>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r w:rsidRPr="00A05B52">
        <w:rPr>
          <w:szCs w:val="22"/>
        </w:rPr>
        <w:t>It was not likely to be identified by recent ongoing licensee efforts such as normal surveillance or quality assurance activities, or evaluation of industry information.</w:t>
      </w:r>
    </w:p>
    <w:p w14:paraId="78F3A295"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35B1159B" w14:textId="77777777" w:rsidR="003A34DE" w:rsidRPr="00A05B52" w:rsidRDefault="003A34DE" w:rsidP="007F4DC9">
      <w:pPr>
        <w:pStyle w:val="ListParagraph"/>
        <w:numPr>
          <w:ilvl w:val="0"/>
          <w:numId w:val="29"/>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r w:rsidRPr="00A05B52">
        <w:rPr>
          <w:szCs w:val="22"/>
        </w:rPr>
        <w:t>The finding does not reflect a current performance deficiency associated with existing licensee programs, policy, or procedure.</w:t>
      </w:r>
    </w:p>
    <w:p w14:paraId="6596AF4D"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60D00E90" w14:textId="6500D40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A finding that includes a violation that meets all applicable requirements for enforcement discretion and meets the criteria for old design issues will be </w:t>
      </w:r>
      <w:ins w:id="847" w:author="Merzke, Daniel" w:date="2017-03-22T08:15:00Z">
        <w:r w:rsidR="000C09D1" w:rsidRPr="00A05B52">
          <w:rPr>
            <w:szCs w:val="22"/>
          </w:rPr>
          <w:t>documented in the cover letter of the associated inspection report</w:t>
        </w:r>
      </w:ins>
      <w:r w:rsidR="00FF716F" w:rsidRPr="00A05B52">
        <w:rPr>
          <w:szCs w:val="22"/>
        </w:rPr>
        <w:t>.</w:t>
      </w:r>
    </w:p>
    <w:p w14:paraId="28CB923D"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4B60587" w14:textId="77777777" w:rsidR="0070442A" w:rsidRPr="00E4138F" w:rsidRDefault="0070442A"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848" w:author="Merzke, Daniel" w:date="2017-03-22T08:16:00Z"/>
          <w:szCs w:val="22"/>
          <w:u w:val="single"/>
        </w:rPr>
      </w:pPr>
      <w:ins w:id="849" w:author="Merzke, Daniel" w:date="2017-03-22T08:16:00Z">
        <w:r w:rsidRPr="00E4138F">
          <w:rPr>
            <w:szCs w:val="22"/>
            <w:u w:val="single"/>
          </w:rPr>
          <w:t>04.02</w:t>
        </w:r>
        <w:r w:rsidRPr="00E4138F">
          <w:rPr>
            <w:szCs w:val="22"/>
            <w:u w:val="single"/>
          </w:rPr>
          <w:tab/>
          <w:t>Violations in Specified Areas of Interest Qualifying for Enforcement Discretion</w:t>
        </w:r>
      </w:ins>
    </w:p>
    <w:p w14:paraId="75FEDDF0" w14:textId="77777777" w:rsidR="0070442A" w:rsidRPr="00A05B52" w:rsidRDefault="0070442A"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850" w:author="Merzke, Daniel" w:date="2017-03-22T08:16:00Z"/>
          <w:szCs w:val="22"/>
        </w:rPr>
      </w:pPr>
    </w:p>
    <w:p w14:paraId="4D952E7B" w14:textId="4AA896FA" w:rsidR="00AF3346" w:rsidRPr="00A05B52" w:rsidRDefault="00AF3346"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851" w:author="Merzke, Daniel" w:date="2017-03-24T08:58:00Z"/>
          <w:szCs w:val="22"/>
        </w:rPr>
      </w:pPr>
      <w:ins w:id="852" w:author="Merzke, Daniel" w:date="2017-03-24T08:58:00Z">
        <w:r w:rsidRPr="00A05B52">
          <w:rPr>
            <w:szCs w:val="22"/>
          </w:rPr>
          <w:t>In general, generic issues involving enforcement discretion will be authorized via an Enforcement Guidance M</w:t>
        </w:r>
      </w:ins>
      <w:ins w:id="853" w:author="Merzke, Daniel" w:date="2017-03-24T08:59:00Z">
        <w:r w:rsidRPr="00A05B52">
          <w:rPr>
            <w:szCs w:val="22"/>
          </w:rPr>
          <w:t xml:space="preserve">emorandum (EGM), or other type of authorizing document.  That document should specify the requirements for </w:t>
        </w:r>
      </w:ins>
      <w:ins w:id="854" w:author="Merzke, Daniel" w:date="2017-04-10T09:25:00Z">
        <w:r w:rsidR="000C768F" w:rsidRPr="00A05B52">
          <w:rPr>
            <w:szCs w:val="22"/>
          </w:rPr>
          <w:t>determining the significance and following-up on</w:t>
        </w:r>
      </w:ins>
      <w:ins w:id="855" w:author="Merzke, Daniel" w:date="2017-03-24T08:59:00Z">
        <w:r w:rsidRPr="00A05B52">
          <w:rPr>
            <w:szCs w:val="22"/>
          </w:rPr>
          <w:t xml:space="preserve"> issues receiving enforcement discretion.</w:t>
        </w:r>
      </w:ins>
    </w:p>
    <w:p w14:paraId="6F250CE8" w14:textId="77777777" w:rsidR="00AF3346" w:rsidRPr="00A05B52" w:rsidRDefault="00AF3346"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856" w:author="Merzke, Daniel" w:date="2017-03-24T08:58:00Z"/>
          <w:szCs w:val="22"/>
        </w:rPr>
      </w:pPr>
    </w:p>
    <w:p w14:paraId="1D81B744" w14:textId="04BFF34A" w:rsidR="003A34DE" w:rsidRPr="00A05B52" w:rsidRDefault="003A34DE" w:rsidP="007F4DC9">
      <w:pPr>
        <w:rPr>
          <w:szCs w:val="22"/>
        </w:rPr>
      </w:pPr>
      <w:r w:rsidRPr="00A05B52">
        <w:rPr>
          <w:szCs w:val="22"/>
        </w:rPr>
        <w:t xml:space="preserve">Findings that include violations subject to enforcement discretion </w:t>
      </w:r>
      <w:ins w:id="857" w:author="Merzke, Daniel" w:date="2017-03-22T08:18:00Z">
        <w:r w:rsidR="0092138E" w:rsidRPr="00A05B52">
          <w:rPr>
            <w:szCs w:val="22"/>
          </w:rPr>
          <w:t xml:space="preserve">in accordance with the Interim Enforcement Policy Regarding Enforcement Discretion for Certain Fire Protection Issues (10CFR50.48(c)) included in the Commission’s Enforcement Policy </w:t>
        </w:r>
      </w:ins>
      <w:r w:rsidRPr="00A05B52">
        <w:rPr>
          <w:szCs w:val="22"/>
        </w:rPr>
        <w:t xml:space="preserve">may be dispositioned as described </w:t>
      </w:r>
      <w:ins w:id="858" w:author="Merzke, Daniel" w:date="2017-04-10T09:26:00Z">
        <w:r w:rsidR="00593F9F" w:rsidRPr="00A05B52">
          <w:rPr>
            <w:szCs w:val="22"/>
          </w:rPr>
          <w:t>in IMC 0305.</w:t>
        </w:r>
      </w:ins>
      <w:r w:rsidRPr="00A05B52">
        <w:rPr>
          <w:szCs w:val="22"/>
        </w:rPr>
        <w:t xml:space="preserve">  </w:t>
      </w:r>
    </w:p>
    <w:p w14:paraId="14606D1E"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B4FEC3A" w14:textId="77777777" w:rsidR="00A1556F"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A1556F" w:rsidSect="007F4DC9">
          <w:footerReference w:type="default" r:id="rId25"/>
          <w:pgSz w:w="12240" w:h="15840" w:code="1"/>
          <w:pgMar w:top="1440" w:right="1440" w:bottom="1440" w:left="1440" w:header="720" w:footer="720" w:gutter="0"/>
          <w:cols w:space="720"/>
          <w:noEndnote/>
          <w:docGrid w:linePitch="326"/>
        </w:sectPr>
      </w:pPr>
      <w:r w:rsidRPr="00A05B52">
        <w:rPr>
          <w:szCs w:val="22"/>
        </w:rPr>
        <w:t xml:space="preserve">The cover </w:t>
      </w:r>
      <w:ins w:id="859" w:author="Merzke, Daniel" w:date="2014-01-03T10:30:00Z">
        <w:r w:rsidR="00A2383C" w:rsidRPr="00A05B52">
          <w:rPr>
            <w:szCs w:val="22"/>
          </w:rPr>
          <w:t>letter</w:t>
        </w:r>
      </w:ins>
      <w:ins w:id="860" w:author="Merzke, Daniel" w:date="2016-09-19T08:29:00Z">
        <w:r w:rsidR="00453206" w:rsidRPr="00A05B52">
          <w:rPr>
            <w:szCs w:val="22"/>
          </w:rPr>
          <w:t xml:space="preserve"> </w:t>
        </w:r>
      </w:ins>
      <w:ins w:id="861" w:author="Merzke, Daniel" w:date="2016-03-28T08:14:00Z">
        <w:r w:rsidR="007D788B" w:rsidRPr="00A05B52">
          <w:rPr>
            <w:szCs w:val="22"/>
          </w:rPr>
          <w:t xml:space="preserve">shall </w:t>
        </w:r>
      </w:ins>
      <w:ins w:id="862" w:author="kmr2" w:date="2013-08-29T12:41:00Z">
        <w:r w:rsidR="00C06617" w:rsidRPr="00A05B52">
          <w:rPr>
            <w:szCs w:val="22"/>
          </w:rPr>
          <w:t>state that the staff is</w:t>
        </w:r>
      </w:ins>
      <w:r w:rsidRPr="00A05B52">
        <w:rPr>
          <w:szCs w:val="22"/>
        </w:rPr>
        <w:t xml:space="preserve"> exercising enforcement discretion</w:t>
      </w:r>
      <w:ins w:id="863" w:author="kmr2" w:date="2013-08-29T12:42:00Z">
        <w:r w:rsidR="00C06617" w:rsidRPr="00A05B52">
          <w:rPr>
            <w:szCs w:val="22"/>
          </w:rPr>
          <w:t xml:space="preserve"> and explain the basis for doing so</w:t>
        </w:r>
      </w:ins>
      <w:r w:rsidRPr="00A05B52">
        <w:rPr>
          <w:szCs w:val="22"/>
        </w:rPr>
        <w:t xml:space="preserve">, including a reference to the applicable </w:t>
      </w:r>
      <w:ins w:id="864" w:author="kmr2" w:date="2013-08-29T12:42:00Z">
        <w:r w:rsidR="00C06617" w:rsidRPr="00A05B52">
          <w:rPr>
            <w:szCs w:val="22"/>
          </w:rPr>
          <w:t xml:space="preserve">enforcement </w:t>
        </w:r>
      </w:ins>
      <w:r w:rsidRPr="00A05B52">
        <w:rPr>
          <w:szCs w:val="22"/>
        </w:rPr>
        <w:t xml:space="preserve">document(s) and the appropriate section of IMC 0305.  Also, cover letters should be consistent with the guidance provided in the Enforcement Manual. </w:t>
      </w:r>
    </w:p>
    <w:p w14:paraId="06C74D38" w14:textId="2FE2CDA2" w:rsidR="003A34DE"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Note:  If a single finding has multiple related violations</w:t>
      </w:r>
      <w:ins w:id="865" w:author="kmr2" w:date="2013-09-04T17:22:00Z">
        <w:r w:rsidR="00CC0CB6" w:rsidRPr="00A05B52">
          <w:rPr>
            <w:szCs w:val="22"/>
          </w:rPr>
          <w:t>,</w:t>
        </w:r>
      </w:ins>
      <w:r w:rsidRPr="00A05B52">
        <w:rPr>
          <w:szCs w:val="22"/>
        </w:rPr>
        <w:t xml:space="preserve"> </w:t>
      </w:r>
      <w:ins w:id="866" w:author="Merzke, Daniel" w:date="2014-01-03T10:31:00Z">
        <w:r w:rsidR="005D3DDA" w:rsidRPr="00A05B52">
          <w:rPr>
            <w:szCs w:val="22"/>
          </w:rPr>
          <w:t xml:space="preserve">only those violations not subject to enforcement discretion </w:t>
        </w:r>
      </w:ins>
      <w:ins w:id="867" w:author="Merzke, Daniel" w:date="2014-01-03T10:33:00Z">
        <w:r w:rsidR="005D3DDA" w:rsidRPr="00A05B52">
          <w:rPr>
            <w:szCs w:val="22"/>
          </w:rPr>
          <w:t xml:space="preserve">should be considered when dispositioning the finding </w:t>
        </w:r>
      </w:ins>
      <w:r w:rsidRPr="00A05B52">
        <w:rPr>
          <w:szCs w:val="22"/>
        </w:rPr>
        <w:t>with the normal SDP and Action Matrix process</w:t>
      </w:r>
      <w:ins w:id="868" w:author="Merzke, Daniel" w:date="2014-01-03T10:34:00Z">
        <w:r w:rsidR="005D3DDA" w:rsidRPr="00A05B52">
          <w:rPr>
            <w:szCs w:val="22"/>
          </w:rPr>
          <w:t>.</w:t>
        </w:r>
      </w:ins>
      <w:r w:rsidRPr="00A05B52">
        <w:rPr>
          <w:szCs w:val="22"/>
        </w:rPr>
        <w:t xml:space="preserve">  The violations subject to enforcement discretion will be processed and documented as findings in accordance with the provisions of </w:t>
      </w:r>
      <w:ins w:id="869" w:author="kmr2" w:date="2013-09-04T17:20:00Z">
        <w:r w:rsidR="00CC0CB6" w:rsidRPr="00A05B52">
          <w:rPr>
            <w:szCs w:val="22"/>
          </w:rPr>
          <w:t>the above guidance</w:t>
        </w:r>
      </w:ins>
      <w:r w:rsidRPr="00A05B52">
        <w:rPr>
          <w:szCs w:val="22"/>
        </w:rPr>
        <w:t xml:space="preserve">.  </w:t>
      </w:r>
    </w:p>
    <w:p w14:paraId="6B657012" w14:textId="77777777" w:rsidR="00A1556F"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07E92404" w14:textId="77777777" w:rsidR="00A1556F" w:rsidRDefault="00A1556F" w:rsidP="007F4DC9">
      <w:pPr>
        <w:pStyle w:val="Heading1"/>
        <w:spacing w:before="0"/>
        <w:rPr>
          <w:rFonts w:cs="Arial"/>
          <w:szCs w:val="22"/>
        </w:rPr>
      </w:pPr>
      <w:bookmarkStart w:id="870" w:name="_Toc363552320"/>
    </w:p>
    <w:p w14:paraId="7A0A772F" w14:textId="16A4A42F" w:rsidR="003A34DE" w:rsidRPr="00A05B52" w:rsidRDefault="0035585E" w:rsidP="007F4DC9">
      <w:pPr>
        <w:pStyle w:val="Heading1"/>
        <w:spacing w:before="0"/>
        <w:rPr>
          <w:rFonts w:cs="Arial"/>
          <w:szCs w:val="22"/>
        </w:rPr>
      </w:pPr>
      <w:ins w:id="871" w:author="kmr2" w:date="2012-08-22T11:56:00Z">
        <w:r w:rsidRPr="00A05B52">
          <w:rPr>
            <w:rFonts w:cs="Arial"/>
            <w:szCs w:val="22"/>
          </w:rPr>
          <w:t>0308.</w:t>
        </w:r>
        <w:r w:rsidR="004A7380" w:rsidRPr="00A05B52">
          <w:rPr>
            <w:rFonts w:cs="Arial"/>
            <w:szCs w:val="22"/>
          </w:rPr>
          <w:t>4-</w:t>
        </w:r>
      </w:ins>
      <w:ins w:id="872" w:author="kmr2" w:date="2012-08-22T12:04:00Z">
        <w:r w:rsidRPr="00A05B52">
          <w:rPr>
            <w:rFonts w:cs="Arial"/>
            <w:szCs w:val="22"/>
          </w:rPr>
          <w:t>0</w:t>
        </w:r>
      </w:ins>
      <w:r w:rsidR="003A34DE" w:rsidRPr="00A05B52">
        <w:rPr>
          <w:rFonts w:cs="Arial"/>
          <w:szCs w:val="22"/>
        </w:rPr>
        <w:t>5</w:t>
      </w:r>
      <w:r w:rsidR="003A34DE" w:rsidRPr="00A05B52">
        <w:rPr>
          <w:rFonts w:cs="Arial"/>
          <w:szCs w:val="22"/>
        </w:rPr>
        <w:tab/>
        <w:t>ROLE OF CROSS</w:t>
      </w:r>
      <w:r w:rsidR="003A34DE" w:rsidRPr="00A05B52">
        <w:rPr>
          <w:rFonts w:cs="Arial"/>
          <w:szCs w:val="22"/>
        </w:rPr>
        <w:noBreakHyphen/>
        <w:t>CUTTING ISSUES</w:t>
      </w:r>
      <w:bookmarkEnd w:id="870"/>
    </w:p>
    <w:p w14:paraId="7E8B5077"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419AD1F4" w14:textId="3765A222"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There are other inputs, beside PIs and inspection </w:t>
      </w:r>
      <w:proofErr w:type="gramStart"/>
      <w:r w:rsidRPr="00A05B52">
        <w:rPr>
          <w:szCs w:val="22"/>
        </w:rPr>
        <w:t xml:space="preserve">findings, </w:t>
      </w:r>
      <w:ins w:id="873" w:author="kmr2" w:date="2013-08-29T12:47:00Z">
        <w:r w:rsidR="00C25CEE" w:rsidRPr="00A05B52">
          <w:rPr>
            <w:szCs w:val="22"/>
          </w:rPr>
          <w:t>that</w:t>
        </w:r>
        <w:proofErr w:type="gramEnd"/>
        <w:r w:rsidR="00C25CEE" w:rsidRPr="00A05B52">
          <w:rPr>
            <w:szCs w:val="22"/>
          </w:rPr>
          <w:t xml:space="preserve"> </w:t>
        </w:r>
      </w:ins>
      <w:r w:rsidRPr="00A05B52">
        <w:rPr>
          <w:szCs w:val="22"/>
        </w:rPr>
        <w:t>can influence the actions taken through the assessment program.  These items include cross</w:t>
      </w:r>
      <w:r w:rsidRPr="00A05B52">
        <w:rPr>
          <w:szCs w:val="22"/>
        </w:rPr>
        <w:noBreakHyphen/>
        <w:t xml:space="preserve">cutting issues, traditional enforcement actions, and allegations.  While </w:t>
      </w:r>
      <w:ins w:id="874" w:author="kmr2" w:date="2013-08-29T12:49:00Z">
        <w:r w:rsidR="00C25CEE" w:rsidRPr="00A05B52">
          <w:rPr>
            <w:szCs w:val="22"/>
          </w:rPr>
          <w:t>these items are not inputs to the</w:t>
        </w:r>
      </w:ins>
      <w:r w:rsidRPr="00A05B52">
        <w:rPr>
          <w:szCs w:val="22"/>
        </w:rPr>
        <w:t xml:space="preserve"> Action Matrix, they can influence the range of actions taken when PI thresholds are crossed</w:t>
      </w:r>
      <w:ins w:id="875" w:author="Merzke, Daniel" w:date="2017-03-29T09:11:00Z">
        <w:r w:rsidR="00904357" w:rsidRPr="00A05B52">
          <w:rPr>
            <w:szCs w:val="22"/>
          </w:rPr>
          <w:t xml:space="preserve"> or inspection findings are greater-than-Green</w:t>
        </w:r>
      </w:ins>
      <w:r w:rsidRPr="00A05B52">
        <w:rPr>
          <w:szCs w:val="22"/>
        </w:rPr>
        <w:t xml:space="preserve">.  </w:t>
      </w:r>
      <w:ins w:id="876" w:author="kmr2" w:date="2013-08-29T12:50:00Z">
        <w:r w:rsidR="00C25CEE" w:rsidRPr="00A05B52">
          <w:rPr>
            <w:szCs w:val="22"/>
          </w:rPr>
          <w:t>F</w:t>
        </w:r>
      </w:ins>
      <w:r w:rsidRPr="00A05B52">
        <w:rPr>
          <w:szCs w:val="22"/>
        </w:rPr>
        <w:t xml:space="preserve">or example, the scope of the supplemental </w:t>
      </w:r>
      <w:ins w:id="877" w:author="Merzke, Daniel" w:date="2014-01-03T10:35:00Z">
        <w:r w:rsidR="006F2332" w:rsidRPr="00A05B52">
          <w:rPr>
            <w:szCs w:val="22"/>
          </w:rPr>
          <w:t xml:space="preserve">inspection </w:t>
        </w:r>
      </w:ins>
      <w:ins w:id="878" w:author="kmr2" w:date="2013-08-29T12:51:00Z">
        <w:r w:rsidR="00C25CEE" w:rsidRPr="00A05B52">
          <w:rPr>
            <w:szCs w:val="22"/>
          </w:rPr>
          <w:t>can include</w:t>
        </w:r>
      </w:ins>
      <w:r w:rsidRPr="00A05B52">
        <w:rPr>
          <w:szCs w:val="22"/>
        </w:rPr>
        <w:t xml:space="preserve"> the performance deficiencies </w:t>
      </w:r>
      <w:ins w:id="879" w:author="kmr2" w:date="2013-08-29T12:51:00Z">
        <w:r w:rsidR="00C25CEE" w:rsidRPr="00A05B52">
          <w:rPr>
            <w:szCs w:val="22"/>
          </w:rPr>
          <w:t>associated with a long-standing</w:t>
        </w:r>
      </w:ins>
      <w:r w:rsidRPr="00A05B52">
        <w:rPr>
          <w:szCs w:val="22"/>
        </w:rPr>
        <w:t xml:space="preserve"> cross</w:t>
      </w:r>
      <w:ins w:id="880" w:author="kmr2" w:date="2013-08-29T12:52:00Z">
        <w:r w:rsidR="00C25CEE" w:rsidRPr="00A05B52">
          <w:rPr>
            <w:szCs w:val="22"/>
          </w:rPr>
          <w:t>-</w:t>
        </w:r>
      </w:ins>
      <w:r w:rsidRPr="00A05B52">
        <w:rPr>
          <w:szCs w:val="22"/>
        </w:rPr>
        <w:t>cutting issue.</w:t>
      </w:r>
    </w:p>
    <w:p w14:paraId="348AAB78" w14:textId="77777777" w:rsidR="00B31E2A" w:rsidRPr="00A05B52" w:rsidRDefault="00B31E2A"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57827EF4" w14:textId="072670C2" w:rsidR="00830AC4"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r w:rsidRPr="00A05B52">
        <w:rPr>
          <w:szCs w:val="22"/>
        </w:rPr>
        <w:t xml:space="preserve">The ROP was developed with the presumption that plants </w:t>
      </w:r>
      <w:ins w:id="881" w:author="kmr2" w:date="2013-08-29T12:52:00Z">
        <w:r w:rsidR="00C25CEE" w:rsidRPr="00A05B52">
          <w:rPr>
            <w:szCs w:val="22"/>
          </w:rPr>
          <w:t>with</w:t>
        </w:r>
      </w:ins>
      <w:r w:rsidRPr="00A05B52">
        <w:rPr>
          <w:szCs w:val="22"/>
        </w:rPr>
        <w:t xml:space="preserve"> significant performance issues </w:t>
      </w:r>
      <w:ins w:id="882" w:author="kmr2" w:date="2013-09-04T17:24:00Z">
        <w:r w:rsidR="00CC0CB6" w:rsidRPr="00A05B52">
          <w:rPr>
            <w:szCs w:val="22"/>
          </w:rPr>
          <w:t xml:space="preserve">in the </w:t>
        </w:r>
      </w:ins>
      <w:r w:rsidRPr="00A05B52">
        <w:rPr>
          <w:szCs w:val="22"/>
        </w:rPr>
        <w:t xml:space="preserve">cross-cutting areas would </w:t>
      </w:r>
      <w:ins w:id="883" w:author="kmr2" w:date="2013-09-04T17:24:00Z">
        <w:r w:rsidR="00CC0CB6" w:rsidRPr="00A05B52">
          <w:rPr>
            <w:szCs w:val="22"/>
          </w:rPr>
          <w:t>also have</w:t>
        </w:r>
      </w:ins>
      <w:r w:rsidRPr="00A05B52">
        <w:rPr>
          <w:szCs w:val="22"/>
        </w:rPr>
        <w:t xml:space="preserve"> safety-significant PIs or </w:t>
      </w:r>
      <w:r w:rsidRPr="00A05B52">
        <w:rPr>
          <w:szCs w:val="22"/>
        </w:rPr>
        <w:lastRenderedPageBreak/>
        <w:t xml:space="preserve">inspection findings.  </w:t>
      </w:r>
      <w:ins w:id="884" w:author="Merzke, Daniel" w:date="2015-07-23T09:07:00Z">
        <w:r w:rsidR="00E250DD" w:rsidRPr="00A05B52">
          <w:rPr>
            <w:szCs w:val="22"/>
          </w:rPr>
          <w:t>In response to lessons learned from the reactor vessel head degradation event at Davis-</w:t>
        </w:r>
        <w:proofErr w:type="spellStart"/>
        <w:r w:rsidR="00E250DD" w:rsidRPr="00A05B52">
          <w:rPr>
            <w:szCs w:val="22"/>
          </w:rPr>
          <w:t>Besse</w:t>
        </w:r>
        <w:proofErr w:type="spellEnd"/>
        <w:r w:rsidR="00E250DD" w:rsidRPr="00A05B52">
          <w:rPr>
            <w:szCs w:val="22"/>
          </w:rPr>
          <w:t xml:space="preserve">, the staff proposed to </w:t>
        </w:r>
      </w:ins>
      <w:ins w:id="885" w:author="Merzke, Daniel" w:date="2015-07-23T09:08:00Z">
        <w:r w:rsidR="00E250DD" w:rsidRPr="00A05B52">
          <w:rPr>
            <w:szCs w:val="22"/>
          </w:rPr>
          <w:t xml:space="preserve">enhance the ROP treatment of cross-cutting issues </w:t>
        </w:r>
      </w:ins>
      <w:ins w:id="886" w:author="Merzke, Daniel" w:date="2015-07-23T09:09:00Z">
        <w:r w:rsidR="00E250DD" w:rsidRPr="00A05B52">
          <w:rPr>
            <w:szCs w:val="22"/>
          </w:rPr>
          <w:t>to more fully address safety culture, and to allow for more agency action as the result of the identification of a cross-cutting issue</w:t>
        </w:r>
      </w:ins>
      <w:ins w:id="887" w:author="Merzke, Daniel" w:date="2016-10-13T09:45:00Z">
        <w:r w:rsidR="005D77EA" w:rsidRPr="00A05B52">
          <w:rPr>
            <w:szCs w:val="22"/>
          </w:rPr>
          <w:t>, as described in SECY-04-011</w:t>
        </w:r>
        <w:r w:rsidR="00C23FF1" w:rsidRPr="00A05B52">
          <w:rPr>
            <w:szCs w:val="22"/>
          </w:rPr>
          <w:t>1.</w:t>
        </w:r>
      </w:ins>
      <w:ins w:id="888" w:author="Merzke, Daniel" w:date="2015-07-23T09:09:00Z">
        <w:r w:rsidR="00E250DD" w:rsidRPr="00A05B52">
          <w:rPr>
            <w:szCs w:val="22"/>
          </w:rPr>
          <w:t xml:space="preserve">  </w:t>
        </w:r>
      </w:ins>
      <w:ins w:id="889" w:author="Merzke, Daniel" w:date="2016-10-13T09:46:00Z">
        <w:r w:rsidR="002518CB" w:rsidRPr="00A05B52">
          <w:rPr>
            <w:szCs w:val="22"/>
          </w:rPr>
          <w:t xml:space="preserve">The Commission approved the staff recommendation in SRM-SECY-04-0111, and as a result, the staff developed the </w:t>
        </w:r>
      </w:ins>
      <w:ins w:id="890" w:author="Merzke, Daniel" w:date="2015-07-23T09:00:00Z">
        <w:r w:rsidR="002518CB" w:rsidRPr="00A05B52">
          <w:rPr>
            <w:szCs w:val="22"/>
          </w:rPr>
          <w:t>Substantive Cross-Cutting Issue (SCCI</w:t>
        </w:r>
        <w:r w:rsidR="0090592D" w:rsidRPr="00A05B52">
          <w:rPr>
            <w:szCs w:val="22"/>
          </w:rPr>
          <w:t>)</w:t>
        </w:r>
      </w:ins>
      <w:ins w:id="891" w:author="Merzke, Daniel" w:date="2016-10-13T09:48:00Z">
        <w:r w:rsidR="002518CB" w:rsidRPr="00A05B52">
          <w:rPr>
            <w:szCs w:val="22"/>
          </w:rPr>
          <w:t xml:space="preserve"> process, which included specific criteria for a cross-cutting theme, and a list of questions to determine if the staff believed an SCCI existed.</w:t>
        </w:r>
      </w:ins>
      <w:ins w:id="892" w:author="Merzke, Daniel" w:date="2015-09-23T09:36:00Z">
        <w:r w:rsidR="000C0BE3" w:rsidRPr="00A05B52">
          <w:rPr>
            <w:szCs w:val="22"/>
          </w:rPr>
          <w:t xml:space="preserve">  </w:t>
        </w:r>
      </w:ins>
      <w:r w:rsidRPr="00A05B52">
        <w:rPr>
          <w:szCs w:val="22"/>
        </w:rPr>
        <w:t xml:space="preserve">Entry criteria for a substantive cross-cutting issue </w:t>
      </w:r>
      <w:ins w:id="893" w:author="Merzke, Daniel" w:date="2015-09-23T09:34:00Z">
        <w:r w:rsidR="000C0BE3" w:rsidRPr="00A05B52">
          <w:rPr>
            <w:szCs w:val="22"/>
          </w:rPr>
          <w:t>wa</w:t>
        </w:r>
      </w:ins>
      <w:r w:rsidRPr="00A05B52">
        <w:rPr>
          <w:szCs w:val="22"/>
        </w:rPr>
        <w:t xml:space="preserve">s greater than </w:t>
      </w:r>
      <w:ins w:id="894" w:author="Merzke, Daniel" w:date="2017-03-29T09:12:00Z">
        <w:r w:rsidR="00DE43CF" w:rsidRPr="00A05B52">
          <w:rPr>
            <w:szCs w:val="22"/>
          </w:rPr>
          <w:t xml:space="preserve">three </w:t>
        </w:r>
      </w:ins>
      <w:r w:rsidRPr="00A05B52">
        <w:rPr>
          <w:szCs w:val="22"/>
        </w:rPr>
        <w:t xml:space="preserve">inspection findings with a common theme in the current 12-month assessment period with documented cross-cutting aspects in one of the three cross-cutting areas.  Additionally the Agency must have </w:t>
      </w:r>
      <w:ins w:id="895" w:author="Merzke, Daniel" w:date="2016-03-28T08:17:00Z">
        <w:r w:rsidR="00FB0136" w:rsidRPr="00A05B52">
          <w:rPr>
            <w:szCs w:val="22"/>
          </w:rPr>
          <w:t xml:space="preserve">had </w:t>
        </w:r>
      </w:ins>
      <w:r w:rsidRPr="00A05B52">
        <w:rPr>
          <w:szCs w:val="22"/>
        </w:rPr>
        <w:t>a concern with the licensee</w:t>
      </w:r>
      <w:ins w:id="896" w:author="kmr2" w:date="2013-08-06T09:04:00Z">
        <w:r w:rsidR="00250F6A" w:rsidRPr="00A05B52">
          <w:rPr>
            <w:szCs w:val="22"/>
          </w:rPr>
          <w:t>’</w:t>
        </w:r>
      </w:ins>
      <w:r w:rsidRPr="00A05B52">
        <w:rPr>
          <w:szCs w:val="22"/>
        </w:rPr>
        <w:t>s scope of efforts or progress in addressing the cross-cutting area performance deficiency for the agency to highlight a</w:t>
      </w:r>
      <w:ins w:id="897" w:author="Merzke, Daniel" w:date="2016-03-28T08:17:00Z">
        <w:r w:rsidR="00FB0136" w:rsidRPr="00A05B52">
          <w:rPr>
            <w:szCs w:val="22"/>
          </w:rPr>
          <w:t>n SCCI</w:t>
        </w:r>
      </w:ins>
      <w:r w:rsidRPr="00A05B52">
        <w:rPr>
          <w:szCs w:val="22"/>
        </w:rPr>
        <w:t xml:space="preserve">.  </w:t>
      </w:r>
      <w:ins w:id="898" w:author="Merzke, Daniel" w:date="2016-10-13T09:49:00Z">
        <w:r w:rsidR="00A76805" w:rsidRPr="00A05B52">
          <w:rPr>
            <w:szCs w:val="22"/>
          </w:rPr>
          <w:t xml:space="preserve">Further enhancements integrating safety culture into the ROP are described in Regulatory Information Summary (RIS) 2006-13, </w:t>
        </w:r>
      </w:ins>
      <w:ins w:id="899" w:author="Merzke, Daniel" w:date="2016-10-13T09:50:00Z">
        <w:r w:rsidR="00A76805" w:rsidRPr="00A05B52">
          <w:rPr>
            <w:szCs w:val="22"/>
          </w:rPr>
          <w:t>“</w:t>
        </w:r>
      </w:ins>
      <w:ins w:id="900" w:author="Merzke, Daniel" w:date="2016-10-13T09:51:00Z">
        <w:r w:rsidR="00A76805" w:rsidRPr="00A05B52">
          <w:rPr>
            <w:szCs w:val="22"/>
          </w:rPr>
          <w:t xml:space="preserve">Information on the Changes Made to the Reactor Oversight Process to More Fully Address Safety Culture.” </w:t>
        </w:r>
      </w:ins>
    </w:p>
    <w:p w14:paraId="6018D28D" w14:textId="77777777" w:rsidR="00830AC4" w:rsidRPr="00A05B52" w:rsidRDefault="00830AC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A309931" w14:textId="77777777" w:rsidR="00A1556F" w:rsidRDefault="002F3A12"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sectPr w:rsidR="00A1556F" w:rsidSect="007F4DC9">
          <w:footerReference w:type="default" r:id="rId26"/>
          <w:pgSz w:w="12240" w:h="15840" w:code="1"/>
          <w:pgMar w:top="1440" w:right="1440" w:bottom="1440" w:left="1440" w:header="720" w:footer="720" w:gutter="0"/>
          <w:cols w:space="720"/>
          <w:noEndnote/>
          <w:docGrid w:linePitch="326"/>
        </w:sectPr>
      </w:pPr>
      <w:ins w:id="901" w:author="Merzke, Daniel" w:date="2016-03-28T08:19:00Z">
        <w:r w:rsidRPr="00A05B52">
          <w:rPr>
            <w:szCs w:val="22"/>
          </w:rPr>
          <w:t>In 2014, t</w:t>
        </w:r>
      </w:ins>
      <w:ins w:id="902" w:author="Merzke, Daniel" w:date="2016-03-28T08:18:00Z">
        <w:r w:rsidRPr="00A05B52">
          <w:rPr>
            <w:szCs w:val="22"/>
          </w:rPr>
          <w:t>he staff completed an effectiveness review and data analysis of the SCCIs assigned since imp</w:t>
        </w:r>
        <w:r w:rsidR="00B62B0A" w:rsidRPr="00A05B52">
          <w:rPr>
            <w:szCs w:val="22"/>
          </w:rPr>
          <w:t>lementation of the criterion of</w:t>
        </w:r>
        <w:r w:rsidRPr="00A05B52">
          <w:rPr>
            <w:szCs w:val="22"/>
          </w:rPr>
          <w:t xml:space="preserve"> four findings with the same cross-cutting aspect</w:t>
        </w:r>
      </w:ins>
      <w:r w:rsidR="000B283B" w:rsidRPr="00A05B52">
        <w:rPr>
          <w:szCs w:val="22"/>
        </w:rPr>
        <w:t>.</w:t>
      </w:r>
      <w:ins w:id="903" w:author="Merzke, Daniel" w:date="2017-04-14T08:02:00Z">
        <w:r w:rsidR="000B283B" w:rsidRPr="00A05B52">
          <w:rPr>
            <w:szCs w:val="22"/>
          </w:rPr>
          <w:t xml:space="preserve">  This review</w:t>
        </w:r>
      </w:ins>
      <w:ins w:id="904" w:author="Merzke, Daniel" w:date="2016-10-13T09:52:00Z">
        <w:r w:rsidR="00F67AD7" w:rsidRPr="00A05B52">
          <w:rPr>
            <w:szCs w:val="22"/>
          </w:rPr>
          <w:t xml:space="preserve"> was documented in a memorandum, “</w:t>
        </w:r>
      </w:ins>
      <w:ins w:id="905" w:author="Merzke, Daniel" w:date="2016-10-13T09:53:00Z">
        <w:r w:rsidR="00F67AD7" w:rsidRPr="00A05B52">
          <w:rPr>
            <w:szCs w:val="22"/>
          </w:rPr>
          <w:t>Effectiveness Review of Substantive Cross-Cutting Issues,” dated April 23, 2014, (</w:t>
        </w:r>
        <w:r w:rsidR="002A33AA" w:rsidRPr="00A05B52">
          <w:rPr>
            <w:szCs w:val="22"/>
          </w:rPr>
          <w:t>ADAMS</w:t>
        </w:r>
        <w:r w:rsidR="00F67AD7" w:rsidRPr="00A05B52">
          <w:rPr>
            <w:szCs w:val="22"/>
          </w:rPr>
          <w:t xml:space="preserve"> Accession No. ML</w:t>
        </w:r>
      </w:ins>
      <w:ins w:id="906" w:author="Merzke, Daniel" w:date="2016-10-13T09:56:00Z">
        <w:r w:rsidR="00F67AD7" w:rsidRPr="00A05B52">
          <w:rPr>
            <w:szCs w:val="22"/>
          </w:rPr>
          <w:t>14099A</w:t>
        </w:r>
      </w:ins>
      <w:ins w:id="907" w:author="Merzke, Daniel" w:date="2016-10-13T09:57:00Z">
        <w:r w:rsidR="00F67AD7" w:rsidRPr="00A05B52">
          <w:rPr>
            <w:szCs w:val="22"/>
          </w:rPr>
          <w:t>171)</w:t>
        </w:r>
      </w:ins>
      <w:ins w:id="908" w:author="Merzke, Daniel" w:date="2016-03-28T08:18:00Z">
        <w:r w:rsidRPr="00A05B52">
          <w:rPr>
            <w:szCs w:val="22"/>
          </w:rPr>
          <w:t>.  The staff concluded that SCCIs were not a precursor to declining licensee performance, and the resource cost for implementing the SCCI process was not commensurate with the safety benefit.</w:t>
        </w:r>
      </w:ins>
      <w:ins w:id="909" w:author="Merzke, Daniel" w:date="2017-04-18T10:18:00Z">
        <w:r w:rsidR="00EC708D" w:rsidRPr="00A05B52">
          <w:rPr>
            <w:szCs w:val="22"/>
          </w:rPr>
          <w:t xml:space="preserve"> </w:t>
        </w:r>
      </w:ins>
      <w:ins w:id="910" w:author="Merzke, Daniel" w:date="2016-03-28T08:18:00Z">
        <w:r w:rsidRPr="00A05B52">
          <w:rPr>
            <w:szCs w:val="22"/>
          </w:rPr>
          <w:t xml:space="preserve"> </w:t>
        </w:r>
      </w:ins>
      <w:ins w:id="911" w:author="Merzke, Daniel" w:date="2015-09-24T09:01:00Z">
        <w:r w:rsidR="00BF0010" w:rsidRPr="00A05B52">
          <w:rPr>
            <w:szCs w:val="22"/>
          </w:rPr>
          <w:t xml:space="preserve">As a result of the ROP Enhancement Project in 2014, the staff revised the criteria for a cross-cutting theme, </w:t>
        </w:r>
      </w:ins>
      <w:ins w:id="912" w:author="Merzke, Daniel" w:date="2015-09-24T09:03:00Z">
        <w:r w:rsidR="00BF0010" w:rsidRPr="00A05B52">
          <w:rPr>
            <w:szCs w:val="22"/>
          </w:rPr>
          <w:t xml:space="preserve">created a backstop for a cross-cutting theme at the cross-cutting area level, </w:t>
        </w:r>
      </w:ins>
      <w:ins w:id="913" w:author="Merzke, Daniel" w:date="2015-09-24T09:01:00Z">
        <w:r w:rsidR="00BF0010" w:rsidRPr="00A05B52">
          <w:rPr>
            <w:szCs w:val="22"/>
          </w:rPr>
          <w:t xml:space="preserve">removed the term </w:t>
        </w:r>
      </w:ins>
      <w:ins w:id="914" w:author="Merzke, Daniel" w:date="2015-09-24T09:02:00Z">
        <w:r w:rsidR="00BF0010" w:rsidRPr="00A05B52">
          <w:rPr>
            <w:szCs w:val="22"/>
          </w:rPr>
          <w:t xml:space="preserve">“substantive” from SCCIs, </w:t>
        </w:r>
      </w:ins>
      <w:ins w:id="915" w:author="Merzke, Daniel" w:date="2015-09-24T09:04:00Z">
        <w:r w:rsidR="00BF0010" w:rsidRPr="00A05B52">
          <w:rPr>
            <w:szCs w:val="22"/>
          </w:rPr>
          <w:t xml:space="preserve">and </w:t>
        </w:r>
      </w:ins>
      <w:ins w:id="916" w:author="Merzke, Daniel" w:date="2015-09-24T09:02:00Z">
        <w:r w:rsidR="00B17327" w:rsidRPr="00A05B52">
          <w:rPr>
            <w:szCs w:val="22"/>
          </w:rPr>
          <w:t>eliminated the</w:t>
        </w:r>
        <w:r w:rsidR="00BF0010" w:rsidRPr="00A05B52">
          <w:rPr>
            <w:szCs w:val="22"/>
          </w:rPr>
          <w:t xml:space="preserve"> questions for opening a Cross-Cutting Issue (CCI).</w:t>
        </w:r>
      </w:ins>
      <w:ins w:id="917" w:author="Merzke, Daniel" w:date="2015-09-24T09:04:00Z">
        <w:r w:rsidR="009252C5" w:rsidRPr="00A05B52">
          <w:rPr>
            <w:szCs w:val="22"/>
          </w:rPr>
          <w:t xml:space="preserve">  </w:t>
        </w:r>
      </w:ins>
      <w:ins w:id="918" w:author="Merzke, Daniel" w:date="2017-04-14T08:05:00Z">
        <w:r w:rsidR="00B17327" w:rsidRPr="00A05B52">
          <w:rPr>
            <w:szCs w:val="22"/>
          </w:rPr>
          <w:t xml:space="preserve">The questions were eliminated because they were subjective and implemented inconsistently.  </w:t>
        </w:r>
      </w:ins>
      <w:ins w:id="919" w:author="Merzke, Daniel" w:date="2015-09-24T09:13:00Z">
        <w:r w:rsidR="000B5BAB" w:rsidRPr="00A05B52">
          <w:rPr>
            <w:szCs w:val="22"/>
          </w:rPr>
          <w:t>The staff revised the criteria for a cross-cutting theme to at least six inspection findings with the same cross-cutting aspect in the previous 12-month period because it was more indicative of a trend.  Analysis showed that licensees with demonstrated poor performance would have still met the new threshold for a cross-cutting theme.</w:t>
        </w:r>
      </w:ins>
      <w:ins w:id="920" w:author="Merzke, Daniel" w:date="2015-09-24T09:16:00Z">
        <w:r w:rsidR="004D3ACF" w:rsidRPr="00A05B52">
          <w:rPr>
            <w:szCs w:val="22"/>
          </w:rPr>
          <w:t xml:space="preserve">  A backstop for a cross-cutting theme at the area level was developed to ensure </w:t>
        </w:r>
      </w:ins>
      <w:ins w:id="921" w:author="Merzke, Daniel" w:date="2015-09-24T09:17:00Z">
        <w:r w:rsidR="004D3ACF" w:rsidRPr="00A05B52">
          <w:rPr>
            <w:szCs w:val="22"/>
          </w:rPr>
          <w:t xml:space="preserve">staff identified </w:t>
        </w:r>
      </w:ins>
      <w:ins w:id="922" w:author="Merzke, Daniel" w:date="2015-09-24T09:16:00Z">
        <w:r w:rsidR="004D3ACF" w:rsidRPr="00A05B52">
          <w:rPr>
            <w:szCs w:val="22"/>
          </w:rPr>
          <w:t>licensees with pervasive concerns in a cross-cutting area, but did not trip the threshold for a theme at the aspect level</w:t>
        </w:r>
      </w:ins>
      <w:ins w:id="923" w:author="Merzke, Daniel" w:date="2015-09-24T09:18:00Z">
        <w:r w:rsidR="004D3ACF" w:rsidRPr="00A05B52">
          <w:rPr>
            <w:szCs w:val="22"/>
          </w:rPr>
          <w:t>.</w:t>
        </w:r>
        <w:r w:rsidR="000E1CC5" w:rsidRPr="00A05B52">
          <w:rPr>
            <w:szCs w:val="22"/>
          </w:rPr>
          <w:t xml:space="preserve">  The thresholds for a cross-cutting theme at the aspect and area level are </w:t>
        </w:r>
      </w:ins>
    </w:p>
    <w:p w14:paraId="6CBF3CE3" w14:textId="64263E4A" w:rsidR="003A34DE" w:rsidRPr="00A05B52" w:rsidRDefault="000E1CC5"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924" w:author="Merzke, Daniel" w:date="2015-09-24T09:22:00Z"/>
          <w:szCs w:val="22"/>
        </w:rPr>
      </w:pPr>
      <w:proofErr w:type="gramStart"/>
      <w:ins w:id="925" w:author="Merzke, Daniel" w:date="2015-09-24T09:18:00Z">
        <w:r w:rsidRPr="00A05B52">
          <w:rPr>
            <w:szCs w:val="22"/>
          </w:rPr>
          <w:t>described</w:t>
        </w:r>
        <w:proofErr w:type="gramEnd"/>
        <w:r w:rsidRPr="00A05B52">
          <w:rPr>
            <w:szCs w:val="22"/>
          </w:rPr>
          <w:t xml:space="preserve"> in IMC 0305.</w:t>
        </w:r>
      </w:ins>
      <w:ins w:id="926" w:author="Merzke, Daniel" w:date="2017-03-24T09:50:00Z">
        <w:r w:rsidR="00FD4C0C" w:rsidRPr="00A05B52">
          <w:rPr>
            <w:szCs w:val="22"/>
          </w:rPr>
          <w:t xml:space="preserve">  </w:t>
        </w:r>
        <w:r w:rsidR="00FD4C0C" w:rsidRPr="00A05B52">
          <w:rPr>
            <w:szCs w:val="22"/>
          </w:rPr>
          <w:lastRenderedPageBreak/>
          <w:t>The changes were intended to make the CCI process more objective, efficient, and predictable.</w:t>
        </w:r>
      </w:ins>
    </w:p>
    <w:p w14:paraId="7F8FC02E" w14:textId="77777777" w:rsidR="00921C92" w:rsidRPr="00A05B52" w:rsidRDefault="00921C92"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927" w:author="Merzke, Daniel" w:date="2015-09-24T09:22:00Z"/>
          <w:szCs w:val="22"/>
        </w:rPr>
      </w:pPr>
    </w:p>
    <w:p w14:paraId="48CC9E52" w14:textId="7B860920" w:rsidR="00921C92" w:rsidRPr="00A05B52" w:rsidRDefault="009959F5"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928" w:author="Merzke, Daniel" w:date="2016-09-19T08:34:00Z">
        <w:r w:rsidRPr="00A05B52">
          <w:rPr>
            <w:szCs w:val="22"/>
          </w:rPr>
          <w:t xml:space="preserve">The staff determines if a cross-cutting theme exists during the second quarter assessment review, and during </w:t>
        </w:r>
      </w:ins>
      <w:ins w:id="929" w:author="Merzke, Daniel" w:date="2016-09-19T08:35:00Z">
        <w:r w:rsidRPr="00A05B52">
          <w:rPr>
            <w:szCs w:val="22"/>
          </w:rPr>
          <w:t>the</w:t>
        </w:r>
      </w:ins>
      <w:ins w:id="930" w:author="Merzke, Daniel" w:date="2016-09-19T08:34:00Z">
        <w:r w:rsidRPr="00A05B52">
          <w:rPr>
            <w:szCs w:val="22"/>
          </w:rPr>
          <w:t xml:space="preserve"> </w:t>
        </w:r>
      </w:ins>
      <w:ins w:id="931" w:author="Merzke, Daniel" w:date="2016-09-19T08:35:00Z">
        <w:r w:rsidRPr="00A05B52">
          <w:rPr>
            <w:szCs w:val="22"/>
          </w:rPr>
          <w:t xml:space="preserve">end-of-cycle assessment meeting.  </w:t>
        </w:r>
      </w:ins>
      <w:ins w:id="932" w:author="Merzke, Daniel" w:date="2015-09-24T09:24:00Z">
        <w:r w:rsidR="00D169AE" w:rsidRPr="00A05B52">
          <w:rPr>
            <w:szCs w:val="22"/>
          </w:rPr>
          <w:t xml:space="preserve">If a licensee crosses the threshold for a cross-cutting theme, the staff identifies the theme in the </w:t>
        </w:r>
      </w:ins>
      <w:ins w:id="933" w:author="Merzke, Daniel" w:date="2016-09-19T08:33:00Z">
        <w:r w:rsidR="00F0735F" w:rsidRPr="00A05B52">
          <w:rPr>
            <w:szCs w:val="22"/>
          </w:rPr>
          <w:t>cover letter for the second quarter integrated inspection report</w:t>
        </w:r>
      </w:ins>
      <w:ins w:id="934" w:author="Merzke, Daniel" w:date="2017-04-03T12:56:00Z">
        <w:r w:rsidR="005D1093" w:rsidRPr="00A05B52">
          <w:rPr>
            <w:szCs w:val="22"/>
          </w:rPr>
          <w:t xml:space="preserve"> or assessment follow-up letter,</w:t>
        </w:r>
      </w:ins>
      <w:ins w:id="935" w:author="Merzke, Daniel" w:date="2016-09-19T08:33:00Z">
        <w:r w:rsidR="00F0735F" w:rsidRPr="00A05B52">
          <w:rPr>
            <w:szCs w:val="22"/>
          </w:rPr>
          <w:t xml:space="preserve"> or in the </w:t>
        </w:r>
      </w:ins>
      <w:ins w:id="936" w:author="Merzke, Daniel" w:date="2015-09-24T09:24:00Z">
        <w:r w:rsidR="00D169AE" w:rsidRPr="00A05B52">
          <w:rPr>
            <w:szCs w:val="22"/>
          </w:rPr>
          <w:t>annual assessment letter</w:t>
        </w:r>
      </w:ins>
      <w:ins w:id="937" w:author="Merzke, Daniel" w:date="2016-09-19T08:34:00Z">
        <w:r w:rsidR="00F0735F" w:rsidRPr="00A05B52">
          <w:rPr>
            <w:szCs w:val="22"/>
          </w:rPr>
          <w:t>, depending on the timing,</w:t>
        </w:r>
      </w:ins>
      <w:ins w:id="938" w:author="Merzke, Daniel" w:date="2015-09-24T09:24:00Z">
        <w:r w:rsidR="00D169AE" w:rsidRPr="00A05B52">
          <w:rPr>
            <w:szCs w:val="22"/>
          </w:rPr>
          <w:t xml:space="preserve"> with the expectation that the licensee will take some corrective action.  The second consecutive occurrence of the same cross-cutting theme is again identified in the assessment letter, and NRC inspectors will follow up on the licensee</w:t>
        </w:r>
      </w:ins>
      <w:ins w:id="939" w:author="Merzke, Daniel" w:date="2015-09-24T09:27:00Z">
        <w:r w:rsidR="00D169AE" w:rsidRPr="00A05B52">
          <w:rPr>
            <w:szCs w:val="22"/>
          </w:rPr>
          <w:t>’s corrective actions.  The third consecutive occurrence of the same cross-cutting theme results in issuance of a Cross-Cutting Issue (CCI).  This criteria increase</w:t>
        </w:r>
      </w:ins>
      <w:ins w:id="940" w:author="Merzke, Daniel" w:date="2015-09-24T09:29:00Z">
        <w:r w:rsidR="00D169AE" w:rsidRPr="00A05B52">
          <w:rPr>
            <w:szCs w:val="22"/>
          </w:rPr>
          <w:t>d</w:t>
        </w:r>
      </w:ins>
      <w:ins w:id="941" w:author="Merzke, Daniel" w:date="2015-09-24T09:27:00Z">
        <w:r w:rsidR="00D169AE" w:rsidRPr="00A05B52">
          <w:rPr>
            <w:szCs w:val="22"/>
          </w:rPr>
          <w:t xml:space="preserve"> objectivity and ensure</w:t>
        </w:r>
      </w:ins>
      <w:ins w:id="942" w:author="Merzke, Daniel" w:date="2015-09-24T09:29:00Z">
        <w:r w:rsidR="00D169AE" w:rsidRPr="00A05B52">
          <w:rPr>
            <w:szCs w:val="22"/>
          </w:rPr>
          <w:t>s</w:t>
        </w:r>
      </w:ins>
      <w:ins w:id="943" w:author="Merzke, Daniel" w:date="2015-09-24T09:27:00Z">
        <w:r w:rsidR="00D169AE" w:rsidRPr="00A05B52">
          <w:rPr>
            <w:szCs w:val="22"/>
          </w:rPr>
          <w:t xml:space="preserve"> consistent implementation</w:t>
        </w:r>
      </w:ins>
      <w:ins w:id="944" w:author="Merzke, Daniel" w:date="2015-09-24T09:29:00Z">
        <w:r w:rsidR="00D169AE" w:rsidRPr="00A05B52">
          <w:rPr>
            <w:szCs w:val="22"/>
          </w:rPr>
          <w:t xml:space="preserve">.  The CCI is not issued until the third consecutive occurrence to allow the licensee’s Corrective Action Program an opportunity to identify and </w:t>
        </w:r>
      </w:ins>
      <w:ins w:id="945" w:author="Merzke, Daniel" w:date="2015-09-24T09:30:00Z">
        <w:r w:rsidR="00D169AE" w:rsidRPr="00A05B52">
          <w:rPr>
            <w:szCs w:val="22"/>
          </w:rPr>
          <w:t>correct</w:t>
        </w:r>
      </w:ins>
      <w:ins w:id="946" w:author="Merzke, Daniel" w:date="2015-09-24T09:29:00Z">
        <w:r w:rsidR="00D169AE" w:rsidRPr="00A05B52">
          <w:rPr>
            <w:szCs w:val="22"/>
          </w:rPr>
          <w:t xml:space="preserve"> </w:t>
        </w:r>
      </w:ins>
      <w:ins w:id="947" w:author="Merzke, Daniel" w:date="2015-09-24T09:30:00Z">
        <w:r w:rsidR="00D169AE" w:rsidRPr="00A05B52">
          <w:rPr>
            <w:szCs w:val="22"/>
          </w:rPr>
          <w:t xml:space="preserve">the </w:t>
        </w:r>
      </w:ins>
      <w:ins w:id="948" w:author="Merzke, Daniel" w:date="2016-03-30T14:01:00Z">
        <w:r w:rsidR="00372214" w:rsidRPr="00A05B52">
          <w:rPr>
            <w:szCs w:val="22"/>
          </w:rPr>
          <w:t>theme</w:t>
        </w:r>
      </w:ins>
      <w:ins w:id="949" w:author="Merzke, Daniel" w:date="2015-09-24T09:30:00Z">
        <w:r w:rsidR="00D169AE" w:rsidRPr="00A05B52">
          <w:rPr>
            <w:szCs w:val="22"/>
          </w:rPr>
          <w:t xml:space="preserve"> prior to NRC engagement.  By the third consecutive occurrence, all of the inspection findings which resulted in the </w:t>
        </w:r>
      </w:ins>
      <w:ins w:id="950" w:author="Merzke, Daniel" w:date="2015-09-24T09:32:00Z">
        <w:r w:rsidR="00D169AE" w:rsidRPr="00A05B52">
          <w:rPr>
            <w:szCs w:val="22"/>
          </w:rPr>
          <w:t xml:space="preserve">first </w:t>
        </w:r>
      </w:ins>
      <w:ins w:id="951" w:author="Merzke, Daniel" w:date="2015-09-24T09:30:00Z">
        <w:r w:rsidR="00D169AE" w:rsidRPr="00A05B52">
          <w:rPr>
            <w:szCs w:val="22"/>
          </w:rPr>
          <w:t>cross-cutting theme would have dro</w:t>
        </w:r>
        <w:r w:rsidR="00804B03" w:rsidRPr="00A05B52">
          <w:rPr>
            <w:szCs w:val="22"/>
          </w:rPr>
          <w:t>pped off because 12 months will</w:t>
        </w:r>
        <w:r w:rsidR="00D169AE" w:rsidRPr="00A05B52">
          <w:rPr>
            <w:szCs w:val="22"/>
          </w:rPr>
          <w:t xml:space="preserve"> have already passed.  If the licensee still meets the </w:t>
        </w:r>
      </w:ins>
      <w:ins w:id="952" w:author="Merzke, Daniel" w:date="2015-09-24T09:31:00Z">
        <w:r w:rsidR="00D169AE" w:rsidRPr="00A05B52">
          <w:rPr>
            <w:szCs w:val="22"/>
          </w:rPr>
          <w:t>threshold</w:t>
        </w:r>
      </w:ins>
      <w:ins w:id="953" w:author="Merzke, Daniel" w:date="2015-09-24T09:30:00Z">
        <w:r w:rsidR="00D169AE" w:rsidRPr="00A05B52">
          <w:rPr>
            <w:szCs w:val="22"/>
          </w:rPr>
          <w:t xml:space="preserve"> </w:t>
        </w:r>
      </w:ins>
      <w:ins w:id="954" w:author="Merzke, Daniel" w:date="2015-09-24T09:31:00Z">
        <w:r w:rsidR="00D169AE" w:rsidRPr="00A05B52">
          <w:rPr>
            <w:szCs w:val="22"/>
          </w:rPr>
          <w:t xml:space="preserve">for </w:t>
        </w:r>
      </w:ins>
      <w:ins w:id="955" w:author="Merzke, Daniel" w:date="2017-04-18T07:38:00Z">
        <w:r w:rsidR="000C111F" w:rsidRPr="00A05B52">
          <w:rPr>
            <w:szCs w:val="22"/>
          </w:rPr>
          <w:t>the same</w:t>
        </w:r>
      </w:ins>
      <w:ins w:id="956" w:author="Merzke, Daniel" w:date="2015-09-24T09:31:00Z">
        <w:r w:rsidR="00D169AE" w:rsidRPr="00A05B52">
          <w:rPr>
            <w:szCs w:val="22"/>
          </w:rPr>
          <w:t xml:space="preserve"> theme, then they have accrued enough additional findings to again trip the threshold, indicative of </w:t>
        </w:r>
      </w:ins>
      <w:ins w:id="957" w:author="Merzke, Daniel" w:date="2015-09-24T09:32:00Z">
        <w:r w:rsidR="00D169AE" w:rsidRPr="00A05B52">
          <w:rPr>
            <w:szCs w:val="22"/>
          </w:rPr>
          <w:t>inadequate corrective actions.</w:t>
        </w:r>
      </w:ins>
    </w:p>
    <w:p w14:paraId="6CE28222" w14:textId="77777777" w:rsidR="00F165E6" w:rsidRPr="00A05B52" w:rsidRDefault="00F165E6"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958" w:author="Merzke, Daniel" w:date="2016-09-19T08:36:00Z"/>
          <w:szCs w:val="22"/>
        </w:rPr>
      </w:pPr>
    </w:p>
    <w:p w14:paraId="3CF26FD8" w14:textId="2261275A" w:rsidR="003A34DE" w:rsidRDefault="00AA287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ins w:id="959" w:author="Merzke, Daniel" w:date="2015-09-24T09:51:00Z">
        <w:r w:rsidRPr="00A05B52">
          <w:rPr>
            <w:szCs w:val="22"/>
          </w:rPr>
          <w:t xml:space="preserve">Documentation of cross-cutting themes and CCIs </w:t>
        </w:r>
      </w:ins>
      <w:ins w:id="960" w:author="Merzke, Daniel" w:date="2015-09-24T09:52:00Z">
        <w:r w:rsidRPr="00A05B52">
          <w:rPr>
            <w:szCs w:val="22"/>
          </w:rPr>
          <w:t xml:space="preserve">in assessment letters </w:t>
        </w:r>
      </w:ins>
      <w:ins w:id="961" w:author="Merzke, Daniel" w:date="2015-09-24T09:51:00Z">
        <w:r w:rsidRPr="00A05B52">
          <w:rPr>
            <w:szCs w:val="22"/>
          </w:rPr>
          <w:t xml:space="preserve">should be done in accordance with IMC 0305 Exhibit </w:t>
        </w:r>
      </w:ins>
      <w:ins w:id="962" w:author="Merzke, Daniel" w:date="2015-09-24T09:52:00Z">
        <w:r w:rsidRPr="00A05B52">
          <w:rPr>
            <w:szCs w:val="22"/>
          </w:rPr>
          <w:t>7, “Cross-Cutting Issues</w:t>
        </w:r>
      </w:ins>
      <w:ins w:id="963" w:author="Merzke, Daniel" w:date="2015-09-24T09:53:00Z">
        <w:r w:rsidRPr="00A05B52">
          <w:rPr>
            <w:szCs w:val="22"/>
          </w:rPr>
          <w:t xml:space="preserve"> Excerpt Template.”</w:t>
        </w:r>
      </w:ins>
      <w:ins w:id="964" w:author="Merzke, Daniel" w:date="2015-09-24T10:21:00Z">
        <w:r w:rsidR="006351A4" w:rsidRPr="00A05B52">
          <w:rPr>
            <w:szCs w:val="22"/>
          </w:rPr>
          <w:t xml:space="preserve">  When a CCI has been opened, it should be closed out through some inspection activity.  The Region shall specify the CCI closure criteria in the </w:t>
        </w:r>
      </w:ins>
      <w:ins w:id="965" w:author="Merzke, Daniel" w:date="2015-09-24T10:22:00Z">
        <w:r w:rsidR="006351A4" w:rsidRPr="00A05B52">
          <w:rPr>
            <w:szCs w:val="22"/>
          </w:rPr>
          <w:t>assessment</w:t>
        </w:r>
      </w:ins>
      <w:ins w:id="966" w:author="Merzke, Daniel" w:date="2015-09-24T10:21:00Z">
        <w:r w:rsidR="006351A4" w:rsidRPr="00A05B52">
          <w:rPr>
            <w:szCs w:val="22"/>
          </w:rPr>
          <w:t xml:space="preserve"> </w:t>
        </w:r>
      </w:ins>
      <w:ins w:id="967" w:author="Merzke, Daniel" w:date="2015-09-24T10:22:00Z">
        <w:r w:rsidR="006351A4" w:rsidRPr="00A05B52">
          <w:rPr>
            <w:szCs w:val="22"/>
          </w:rPr>
          <w:t>letter in which the CCI is opened.  Closure options are provided in IMC 0305.</w:t>
        </w:r>
      </w:ins>
    </w:p>
    <w:p w14:paraId="2571AD64" w14:textId="77777777" w:rsidR="00A1556F"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5159ED6" w14:textId="77777777" w:rsidR="00A1556F" w:rsidRPr="00A05B52"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59A5B5CA" w14:textId="77777777" w:rsidR="009D1784" w:rsidRPr="00A05B52" w:rsidRDefault="009D1784" w:rsidP="007F4DC9">
      <w:pPr>
        <w:pStyle w:val="Heading1"/>
        <w:spacing w:before="0"/>
        <w:rPr>
          <w:ins w:id="968" w:author="Merzke, Daniel" w:date="2017-04-18T09:11:00Z"/>
          <w:rFonts w:cs="Arial"/>
          <w:szCs w:val="22"/>
        </w:rPr>
      </w:pPr>
      <w:ins w:id="969" w:author="Merzke, Daniel" w:date="2017-04-18T09:11:00Z">
        <w:r w:rsidRPr="00A05B52">
          <w:rPr>
            <w:rFonts w:cs="Arial"/>
            <w:szCs w:val="22"/>
          </w:rPr>
          <w:t>0308.4-06</w:t>
        </w:r>
        <w:r w:rsidRPr="00A05B52">
          <w:rPr>
            <w:rFonts w:cs="Arial"/>
            <w:szCs w:val="22"/>
          </w:rPr>
          <w:tab/>
          <w:t>UNACCEPTABLE PERFORMANCE</w:t>
        </w:r>
      </w:ins>
    </w:p>
    <w:p w14:paraId="453BEBD6" w14:textId="77777777" w:rsidR="009D1784" w:rsidRPr="00A05B52"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26D34856" w14:textId="77777777" w:rsidR="009D1784" w:rsidRPr="00A05B52"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ins w:id="970" w:author="Merzke, Daniel" w:date="2017-04-18T09:11:00Z"/>
          <w:szCs w:val="22"/>
        </w:rPr>
      </w:pPr>
      <w:ins w:id="971" w:author="Merzke, Daniel" w:date="2017-04-18T09:11:00Z">
        <w:r w:rsidRPr="00A05B52">
          <w:rPr>
            <w:szCs w:val="22"/>
          </w:rPr>
          <w:t>Unacceptable performance represents situations in which the NRC lacks reasonable assurance that the licensee can or will conduct its activities without undue risk to public health and safety.  Examples of unacceptable performance may include:</w:t>
        </w:r>
      </w:ins>
    </w:p>
    <w:p w14:paraId="128ACBAF" w14:textId="77777777" w:rsidR="009D1784" w:rsidRPr="00A05B52"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7F0BE172" w14:textId="77777777" w:rsidR="009D1784" w:rsidRPr="00A05B52" w:rsidRDefault="009D1784" w:rsidP="007F4DC9">
      <w:pPr>
        <w:pStyle w:val="ListParagraph"/>
        <w:numPr>
          <w:ilvl w:val="0"/>
          <w:numId w:val="3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ins w:id="972" w:author="Merzke, Daniel" w:date="2017-04-18T09:11:00Z">
        <w:r w:rsidRPr="00A05B52">
          <w:rPr>
            <w:szCs w:val="22"/>
          </w:rPr>
          <w:t xml:space="preserve">Multiple significant violations of the facility’s license, technical specifications, </w:t>
        </w:r>
        <w:r w:rsidRPr="00A05B52">
          <w:rPr>
            <w:szCs w:val="22"/>
          </w:rPr>
          <w:lastRenderedPageBreak/>
          <w:t>regulations, or orders.</w:t>
        </w:r>
      </w:ins>
    </w:p>
    <w:p w14:paraId="4E70424A" w14:textId="77777777" w:rsidR="009D1784" w:rsidRPr="00A05B52" w:rsidRDefault="009D1784" w:rsidP="007F4DC9">
      <w:pPr>
        <w:pStyle w:val="ListParagraph"/>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rPr>
          <w:szCs w:val="22"/>
        </w:rPr>
      </w:pPr>
    </w:p>
    <w:p w14:paraId="14A6AF73" w14:textId="05D4C402" w:rsidR="009D1784" w:rsidRPr="00A05B52" w:rsidRDefault="009D1784" w:rsidP="007F4DC9">
      <w:pPr>
        <w:pStyle w:val="ListParagraph"/>
        <w:numPr>
          <w:ilvl w:val="0"/>
          <w:numId w:val="3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ins w:id="973" w:author="Merzke, Daniel" w:date="2017-04-18T09:11:00Z">
        <w:r w:rsidRPr="00A05B52">
          <w:rPr>
            <w:szCs w:val="22"/>
          </w:rPr>
          <w:t>Loss of confidence in the licensee’s ability to maintain and operate the facility in accordance with the design basis (e.g., multiple safety significant examples where the facility was determined to be outside of its design basis, either due to inappropriate modifications, the unavailability of design basis information, inadequate configuration management, or the demonstrated lack of an effective problem identification and resolution program).</w:t>
        </w:r>
      </w:ins>
    </w:p>
    <w:p w14:paraId="409C2597" w14:textId="77777777" w:rsidR="009D1784" w:rsidRPr="00A05B52"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6CEDC5DE" w14:textId="59A596EF" w:rsidR="009D1784" w:rsidRPr="00A05B52" w:rsidRDefault="009D1784" w:rsidP="007F4DC9">
      <w:pPr>
        <w:pStyle w:val="ListParagraph"/>
        <w:numPr>
          <w:ilvl w:val="0"/>
          <w:numId w:val="32"/>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810" w:hanging="540"/>
        <w:rPr>
          <w:szCs w:val="22"/>
        </w:rPr>
      </w:pPr>
      <w:ins w:id="974" w:author="Merzke, Daniel" w:date="2017-04-18T09:11:00Z">
        <w:r w:rsidRPr="00A05B52">
          <w:rPr>
            <w:szCs w:val="22"/>
          </w:rPr>
          <w:t>A pattern of failure of licensee management controls to effectively address previous significant concerns to prevent the recurrence.</w:t>
        </w:r>
      </w:ins>
    </w:p>
    <w:p w14:paraId="6177A915" w14:textId="77777777" w:rsidR="009D1784" w:rsidRPr="00A05B52"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0"/>
        <w:rPr>
          <w:szCs w:val="22"/>
        </w:rPr>
      </w:pPr>
    </w:p>
    <w:p w14:paraId="064CA87A" w14:textId="77777777" w:rsidR="00A1556F"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0"/>
        <w:rPr>
          <w:szCs w:val="22"/>
        </w:rPr>
        <w:sectPr w:rsidR="00A1556F" w:rsidSect="007F4DC9">
          <w:footerReference w:type="default" r:id="rId27"/>
          <w:pgSz w:w="12240" w:h="15840" w:code="1"/>
          <w:pgMar w:top="1440" w:right="1440" w:bottom="1440" w:left="1440" w:header="720" w:footer="720" w:gutter="0"/>
          <w:cols w:space="720"/>
          <w:noEndnote/>
          <w:docGrid w:linePitch="326"/>
        </w:sectPr>
      </w:pPr>
      <w:ins w:id="975" w:author="Merzke, Daniel" w:date="2017-04-18T09:11:00Z">
        <w:r w:rsidRPr="00A05B52">
          <w:rPr>
            <w:szCs w:val="22"/>
          </w:rPr>
          <w:t xml:space="preserve">During the development of the new assessment program, the staff attempted to develop more objective criteria to identify unacceptable performance and the need for the regulatory actions described in the Unacceptable Performance Column of the Action Matrix.  However, the staff determined that it was too difficult to identify adequate objective measures that could be relied upon to indicate unacceptable performance.  The staff concluded that the determination of unacceptable performance must remain a subjective decision by senior </w:t>
        </w:r>
      </w:ins>
    </w:p>
    <w:p w14:paraId="4B0624EF" w14:textId="797B327C" w:rsidR="009D1784" w:rsidRDefault="009D1784"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0"/>
        <w:rPr>
          <w:szCs w:val="22"/>
        </w:rPr>
      </w:pPr>
      <w:ins w:id="976" w:author="Merzke, Daniel" w:date="2017-04-18T09:11:00Z">
        <w:r w:rsidRPr="00A05B52">
          <w:rPr>
            <w:szCs w:val="22"/>
          </w:rPr>
          <w:t>Agency management with the application of the regulatory actions taken in accordance with the guidance of the Enforcement Manual.  However, the use of PIs and inspection findings with risk</w:t>
        </w:r>
        <w:r w:rsidRPr="00A05B52">
          <w:rPr>
            <w:szCs w:val="22"/>
          </w:rPr>
          <w:noBreakHyphen/>
          <w:t>informed performance thresholds, used in conjunction with the above noted examples of unacceptable performance, should make the decision of unacceptable licensee performance more understandable to the licensees and public.</w:t>
        </w:r>
      </w:ins>
    </w:p>
    <w:p w14:paraId="45E7F350" w14:textId="77777777" w:rsidR="00A1556F"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0"/>
        <w:rPr>
          <w:szCs w:val="22"/>
        </w:rPr>
      </w:pPr>
    </w:p>
    <w:p w14:paraId="6E6E173B" w14:textId="77777777" w:rsidR="00A1556F" w:rsidRPr="00A05B52" w:rsidRDefault="00A1556F"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ind w:left="270"/>
        <w:rPr>
          <w:szCs w:val="22"/>
        </w:rPr>
      </w:pPr>
    </w:p>
    <w:p w14:paraId="34CFE655" w14:textId="7D8ADDC4" w:rsidR="003A34DE" w:rsidRPr="00A05B52" w:rsidRDefault="0035585E" w:rsidP="007F4DC9">
      <w:pPr>
        <w:pStyle w:val="Heading1"/>
        <w:spacing w:before="0"/>
        <w:rPr>
          <w:rFonts w:cs="Arial"/>
          <w:szCs w:val="22"/>
        </w:rPr>
      </w:pPr>
      <w:bookmarkStart w:id="977" w:name="_Toc363552321"/>
      <w:ins w:id="978" w:author="kmr2" w:date="2012-08-22T12:01:00Z">
        <w:r w:rsidRPr="00A05B52">
          <w:rPr>
            <w:rFonts w:cs="Arial"/>
            <w:szCs w:val="22"/>
          </w:rPr>
          <w:t>0308.4-0</w:t>
        </w:r>
      </w:ins>
      <w:ins w:id="979" w:author="Merzke, Daniel" w:date="2017-03-30T08:01:00Z">
        <w:r w:rsidR="00BF0F6A" w:rsidRPr="00A05B52">
          <w:rPr>
            <w:rFonts w:cs="Arial"/>
            <w:szCs w:val="22"/>
          </w:rPr>
          <w:t>7</w:t>
        </w:r>
      </w:ins>
      <w:r w:rsidR="003A34DE" w:rsidRPr="00A05B52">
        <w:rPr>
          <w:rFonts w:cs="Arial"/>
          <w:szCs w:val="22"/>
        </w:rPr>
        <w:tab/>
        <w:t>TRANSITIONING TO THE IMC 0350 PROCESS</w:t>
      </w:r>
      <w:bookmarkEnd w:id="977"/>
    </w:p>
    <w:p w14:paraId="26C411D6"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4AED191B" w14:textId="162712AE" w:rsidR="002E3EB3" w:rsidRPr="00A05B52" w:rsidRDefault="00F87433" w:rsidP="007F4DC9">
      <w:pPr>
        <w:widowControl/>
        <w:rPr>
          <w:ins w:id="980" w:author="kmr2" w:date="2013-08-30T08:47:00Z"/>
          <w:szCs w:val="22"/>
        </w:rPr>
      </w:pPr>
      <w:ins w:id="981" w:author="kmr2" w:date="2013-08-30T08:48:00Z">
        <w:r w:rsidRPr="00A05B52">
          <w:rPr>
            <w:szCs w:val="22"/>
          </w:rPr>
          <w:t>Although a plant under the oversight of IMC 0350 is not assessed using the ROP Assessment Program outlined in IMC 0305</w:t>
        </w:r>
      </w:ins>
      <w:ins w:id="982" w:author="kmr2" w:date="2013-08-30T08:46:00Z">
        <w:r w:rsidR="002E3EB3" w:rsidRPr="00A05B52">
          <w:rPr>
            <w:szCs w:val="22"/>
          </w:rPr>
          <w:t>, it is still under the auspices of several</w:t>
        </w:r>
      </w:ins>
      <w:ins w:id="983" w:author="kmr2" w:date="2013-08-30T08:47:00Z">
        <w:r w:rsidR="002E3EB3" w:rsidRPr="00A05B52">
          <w:rPr>
            <w:szCs w:val="22"/>
          </w:rPr>
          <w:t xml:space="preserve"> </w:t>
        </w:r>
      </w:ins>
      <w:ins w:id="984" w:author="kmr2" w:date="2013-08-30T08:46:00Z">
        <w:r w:rsidRPr="00A05B52">
          <w:rPr>
            <w:szCs w:val="22"/>
          </w:rPr>
          <w:t>aspects of the ROP</w:t>
        </w:r>
      </w:ins>
      <w:ins w:id="985" w:author="Merzke, Daniel" w:date="2017-04-14T08:09:00Z">
        <w:r w:rsidR="009F0267" w:rsidRPr="00A05B52">
          <w:rPr>
            <w:szCs w:val="22"/>
          </w:rPr>
          <w:t>;</w:t>
        </w:r>
      </w:ins>
      <w:ins w:id="986" w:author="kmr2" w:date="2013-08-30T08:46:00Z">
        <w:r w:rsidR="002E3EB3" w:rsidRPr="00A05B52">
          <w:rPr>
            <w:szCs w:val="22"/>
          </w:rPr>
          <w:t xml:space="preserve"> </w:t>
        </w:r>
      </w:ins>
      <w:ins w:id="987" w:author="Merzke, Daniel" w:date="2017-04-14T08:09:00Z">
        <w:r w:rsidR="009F0267" w:rsidRPr="00A05B52">
          <w:rPr>
            <w:szCs w:val="22"/>
          </w:rPr>
          <w:t>however,</w:t>
        </w:r>
      </w:ins>
      <w:ins w:id="988" w:author="kmr2" w:date="2013-08-30T08:46:00Z">
        <w:r w:rsidR="002E3EB3" w:rsidRPr="00A05B52">
          <w:rPr>
            <w:szCs w:val="22"/>
          </w:rPr>
          <w:t xml:space="preserve"> each program area needs to be customized appropriately to</w:t>
        </w:r>
      </w:ins>
      <w:ins w:id="989" w:author="kmr2" w:date="2013-08-30T08:47:00Z">
        <w:r w:rsidR="002E3EB3" w:rsidRPr="00A05B52">
          <w:rPr>
            <w:szCs w:val="22"/>
          </w:rPr>
          <w:t xml:space="preserve"> </w:t>
        </w:r>
      </w:ins>
      <w:ins w:id="990" w:author="kmr2" w:date="2013-08-30T08:46:00Z">
        <w:r w:rsidR="002E3EB3" w:rsidRPr="00A05B52">
          <w:rPr>
            <w:szCs w:val="22"/>
          </w:rPr>
          <w:t>conform to the IMC 0350 extended shutdown conditions.</w:t>
        </w:r>
      </w:ins>
      <w:ins w:id="991" w:author="Merzke, Daniel" w:date="2017-03-30T08:08:00Z">
        <w:r w:rsidR="001F3509" w:rsidRPr="00A05B52">
          <w:rPr>
            <w:szCs w:val="22"/>
          </w:rPr>
          <w:t xml:space="preserve">  Those aspects are described more thoroughly in IMC 0350, Section 06.03.</w:t>
        </w:r>
      </w:ins>
    </w:p>
    <w:p w14:paraId="04E8FCE6" w14:textId="77777777" w:rsidR="002E3EB3" w:rsidRPr="00A05B52" w:rsidRDefault="002E3EB3" w:rsidP="007F4DC9">
      <w:pPr>
        <w:widowControl/>
        <w:rPr>
          <w:ins w:id="992" w:author="kmr2" w:date="2013-08-30T08:46:00Z"/>
          <w:szCs w:val="22"/>
        </w:rPr>
      </w:pPr>
    </w:p>
    <w:p w14:paraId="793AC018" w14:textId="01E032FD" w:rsidR="003A34DE" w:rsidRDefault="002E3EB3" w:rsidP="007F4DC9">
      <w:pPr>
        <w:widowControl/>
        <w:rPr>
          <w:szCs w:val="22"/>
        </w:rPr>
      </w:pPr>
      <w:ins w:id="993" w:author="kmr2" w:date="2013-08-30T08:46:00Z">
        <w:r w:rsidRPr="00A05B52">
          <w:rPr>
            <w:szCs w:val="22"/>
          </w:rPr>
          <w:t xml:space="preserve">The focus of </w:t>
        </w:r>
      </w:ins>
      <w:ins w:id="994" w:author="kmr2" w:date="2013-08-30T08:49:00Z">
        <w:r w:rsidR="00F87433" w:rsidRPr="00A05B52">
          <w:rPr>
            <w:szCs w:val="22"/>
          </w:rPr>
          <w:t>IMC 0350</w:t>
        </w:r>
      </w:ins>
      <w:ins w:id="995" w:author="kmr2" w:date="2013-08-30T08:46:00Z">
        <w:r w:rsidRPr="00A05B52">
          <w:rPr>
            <w:szCs w:val="22"/>
          </w:rPr>
          <w:t xml:space="preserve"> is to provide oversight of the licensee’s performance until</w:t>
        </w:r>
      </w:ins>
      <w:ins w:id="996" w:author="kmr2" w:date="2013-08-30T08:47:00Z">
        <w:r w:rsidRPr="00A05B52">
          <w:rPr>
            <w:szCs w:val="22"/>
          </w:rPr>
          <w:t xml:space="preserve"> </w:t>
        </w:r>
      </w:ins>
      <w:ins w:id="997" w:author="kmr2" w:date="2013-08-30T08:46:00Z">
        <w:r w:rsidRPr="00A05B52">
          <w:rPr>
            <w:szCs w:val="22"/>
          </w:rPr>
          <w:t xml:space="preserve">such time that a return to the </w:t>
        </w:r>
      </w:ins>
      <w:ins w:id="998" w:author="Merzke, Daniel" w:date="2016-09-19T08:43:00Z">
        <w:r w:rsidR="00CB4782" w:rsidRPr="00A05B52">
          <w:rPr>
            <w:szCs w:val="22"/>
          </w:rPr>
          <w:t xml:space="preserve">normal </w:t>
        </w:r>
      </w:ins>
      <w:ins w:id="999" w:author="kmr2" w:date="2013-08-30T08:46:00Z">
        <w:r w:rsidRPr="00A05B52">
          <w:rPr>
            <w:szCs w:val="22"/>
          </w:rPr>
          <w:t>ROP</w:t>
        </w:r>
      </w:ins>
      <w:ins w:id="1000" w:author="kmr2" w:date="2013-08-30T08:49:00Z">
        <w:r w:rsidR="00F87433" w:rsidRPr="00A05B52">
          <w:rPr>
            <w:szCs w:val="22"/>
          </w:rPr>
          <w:t xml:space="preserve"> Assessment</w:t>
        </w:r>
      </w:ins>
      <w:ins w:id="1001" w:author="kmr2" w:date="2013-08-30T08:46:00Z">
        <w:r w:rsidRPr="00A05B52">
          <w:rPr>
            <w:szCs w:val="22"/>
          </w:rPr>
          <w:t xml:space="preserve"> </w:t>
        </w:r>
      </w:ins>
      <w:ins w:id="1002" w:author="kmr2" w:date="2013-08-30T08:49:00Z">
        <w:r w:rsidR="00F87433" w:rsidRPr="00A05B52">
          <w:rPr>
            <w:szCs w:val="22"/>
          </w:rPr>
          <w:t xml:space="preserve">Program </w:t>
        </w:r>
      </w:ins>
      <w:ins w:id="1003" w:author="kmr2" w:date="2013-08-30T08:46:00Z">
        <w:r w:rsidRPr="00A05B52">
          <w:rPr>
            <w:szCs w:val="22"/>
          </w:rPr>
          <w:t>is appropriate.</w:t>
        </w:r>
      </w:ins>
      <w:ins w:id="1004" w:author="Merzke, Daniel" w:date="2017-04-18T07:41:00Z">
        <w:r w:rsidR="00257B11" w:rsidRPr="00A05B52">
          <w:rPr>
            <w:szCs w:val="22"/>
          </w:rPr>
          <w:t xml:space="preserve"> </w:t>
        </w:r>
      </w:ins>
      <w:ins w:id="1005" w:author="kmr2" w:date="2013-08-30T08:46:00Z">
        <w:r w:rsidRPr="00A05B52">
          <w:rPr>
            <w:szCs w:val="22"/>
          </w:rPr>
          <w:t xml:space="preserve"> </w:t>
        </w:r>
      </w:ins>
      <w:ins w:id="1006" w:author="kmr2" w:date="2013-08-30T08:49:00Z">
        <w:r w:rsidR="00F87433" w:rsidRPr="00A05B52">
          <w:rPr>
            <w:szCs w:val="22"/>
          </w:rPr>
          <w:t>Implementation of IMC 0350</w:t>
        </w:r>
      </w:ins>
      <w:ins w:id="1007" w:author="kmr2" w:date="2013-08-30T08:46:00Z">
        <w:r w:rsidRPr="00A05B52">
          <w:rPr>
            <w:szCs w:val="22"/>
          </w:rPr>
          <w:t xml:space="preserve"> provides adequate assurance</w:t>
        </w:r>
      </w:ins>
      <w:ins w:id="1008" w:author="kmr2" w:date="2013-08-30T08:47:00Z">
        <w:r w:rsidRPr="00A05B52">
          <w:rPr>
            <w:szCs w:val="22"/>
          </w:rPr>
          <w:t xml:space="preserve"> </w:t>
        </w:r>
      </w:ins>
      <w:ins w:id="1009" w:author="kmr2" w:date="2013-08-30T08:46:00Z">
        <w:r w:rsidRPr="00A05B52">
          <w:rPr>
            <w:szCs w:val="22"/>
          </w:rPr>
          <w:t xml:space="preserve">that the licensee is </w:t>
        </w:r>
        <w:r w:rsidRPr="00A05B52">
          <w:rPr>
            <w:szCs w:val="22"/>
          </w:rPr>
          <w:lastRenderedPageBreak/>
          <w:t xml:space="preserve">ready for a return to plant </w:t>
        </w:r>
      </w:ins>
      <w:ins w:id="1010" w:author="kmr2" w:date="2013-08-30T08:52:00Z">
        <w:r w:rsidR="00F87433" w:rsidRPr="00A05B52">
          <w:rPr>
            <w:szCs w:val="22"/>
          </w:rPr>
          <w:t>operation</w:t>
        </w:r>
      </w:ins>
      <w:ins w:id="1011" w:author="kmr2" w:date="2013-08-30T08:53:00Z">
        <w:r w:rsidR="00F87433" w:rsidRPr="00A05B52">
          <w:rPr>
            <w:szCs w:val="22"/>
          </w:rPr>
          <w:t>, and once restarted,</w:t>
        </w:r>
      </w:ins>
      <w:ins w:id="1012" w:author="kmr2" w:date="2013-08-30T08:46:00Z">
        <w:r w:rsidRPr="00A05B52">
          <w:rPr>
            <w:szCs w:val="22"/>
          </w:rPr>
          <w:t xml:space="preserve"> acceptable licensee performance is verified</w:t>
        </w:r>
      </w:ins>
      <w:ins w:id="1013" w:author="kmr2" w:date="2013-08-30T08:50:00Z">
        <w:r w:rsidR="00F87433" w:rsidRPr="00A05B52">
          <w:rPr>
            <w:szCs w:val="22"/>
          </w:rPr>
          <w:t xml:space="preserve"> </w:t>
        </w:r>
      </w:ins>
      <w:ins w:id="1014" w:author="kmr2" w:date="2013-08-30T08:46:00Z">
        <w:r w:rsidRPr="00A05B52">
          <w:rPr>
            <w:szCs w:val="22"/>
          </w:rPr>
          <w:t xml:space="preserve">prior to the </w:t>
        </w:r>
      </w:ins>
      <w:ins w:id="1015" w:author="kmr2" w:date="2013-08-30T08:50:00Z">
        <w:r w:rsidR="00F87433" w:rsidRPr="00A05B52">
          <w:rPr>
            <w:szCs w:val="22"/>
          </w:rPr>
          <w:t>NRC returning the plant</w:t>
        </w:r>
      </w:ins>
      <w:ins w:id="1016" w:author="kmr2" w:date="2013-08-30T08:46:00Z">
        <w:r w:rsidRPr="00A05B52">
          <w:rPr>
            <w:szCs w:val="22"/>
          </w:rPr>
          <w:t xml:space="preserve"> to</w:t>
        </w:r>
      </w:ins>
      <w:ins w:id="1017" w:author="kmr2" w:date="2013-08-30T08:47:00Z">
        <w:r w:rsidR="00F87433" w:rsidRPr="00A05B52">
          <w:rPr>
            <w:szCs w:val="22"/>
          </w:rPr>
          <w:t xml:space="preserve"> </w:t>
        </w:r>
      </w:ins>
      <w:ins w:id="1018" w:author="kmr2" w:date="2013-08-30T08:46:00Z">
        <w:r w:rsidR="00F87433" w:rsidRPr="00A05B52">
          <w:rPr>
            <w:szCs w:val="22"/>
          </w:rPr>
          <w:t xml:space="preserve">routine oversight </w:t>
        </w:r>
      </w:ins>
      <w:ins w:id="1019" w:author="kmr2" w:date="2013-08-30T08:51:00Z">
        <w:r w:rsidR="00F87433" w:rsidRPr="00A05B52">
          <w:rPr>
            <w:szCs w:val="22"/>
          </w:rPr>
          <w:t>i</w:t>
        </w:r>
      </w:ins>
      <w:ins w:id="1020" w:author="kmr2" w:date="2013-08-30T08:46:00Z">
        <w:r w:rsidR="00F87433" w:rsidRPr="00A05B52">
          <w:rPr>
            <w:szCs w:val="22"/>
          </w:rPr>
          <w:t xml:space="preserve">nspection and </w:t>
        </w:r>
      </w:ins>
      <w:ins w:id="1021" w:author="kmr2" w:date="2013-08-30T08:51:00Z">
        <w:r w:rsidR="00F87433" w:rsidRPr="00A05B52">
          <w:rPr>
            <w:szCs w:val="22"/>
          </w:rPr>
          <w:t>a</w:t>
        </w:r>
      </w:ins>
      <w:ins w:id="1022" w:author="kmr2" w:date="2013-08-30T08:46:00Z">
        <w:r w:rsidRPr="00A05B52">
          <w:rPr>
            <w:szCs w:val="22"/>
          </w:rPr>
          <w:t xml:space="preserve">ssessment </w:t>
        </w:r>
      </w:ins>
      <w:ins w:id="1023" w:author="kmr2" w:date="2013-08-30T08:51:00Z">
        <w:r w:rsidR="00F87433" w:rsidRPr="00A05B52">
          <w:rPr>
            <w:szCs w:val="22"/>
          </w:rPr>
          <w:t>p</w:t>
        </w:r>
      </w:ins>
      <w:ins w:id="1024" w:author="kmr2" w:date="2013-08-30T08:50:00Z">
        <w:r w:rsidR="00F87433" w:rsidRPr="00A05B52">
          <w:rPr>
            <w:szCs w:val="22"/>
          </w:rPr>
          <w:t>rogram</w:t>
        </w:r>
      </w:ins>
      <w:ins w:id="1025" w:author="kmr2" w:date="2013-08-30T08:51:00Z">
        <w:r w:rsidR="00F87433" w:rsidRPr="00A05B52">
          <w:rPr>
            <w:szCs w:val="22"/>
          </w:rPr>
          <w:t>s</w:t>
        </w:r>
      </w:ins>
      <w:ins w:id="1026" w:author="kmr2" w:date="2013-08-30T08:46:00Z">
        <w:r w:rsidRPr="00A05B52">
          <w:rPr>
            <w:szCs w:val="22"/>
          </w:rPr>
          <w:t xml:space="preserve"> of the ROP.</w:t>
        </w:r>
      </w:ins>
      <w:ins w:id="1027" w:author="kmr2" w:date="2013-08-30T08:47:00Z">
        <w:r w:rsidR="00F87433" w:rsidRPr="00A05B52">
          <w:rPr>
            <w:szCs w:val="22"/>
          </w:rPr>
          <w:t xml:space="preserve">  </w:t>
        </w:r>
      </w:ins>
    </w:p>
    <w:p w14:paraId="65526520" w14:textId="77777777" w:rsidR="00F10552" w:rsidRDefault="00F10552" w:rsidP="007F4DC9">
      <w:pPr>
        <w:widowControl/>
        <w:rPr>
          <w:szCs w:val="22"/>
        </w:rPr>
      </w:pPr>
    </w:p>
    <w:p w14:paraId="24FE5ABD" w14:textId="77777777" w:rsidR="00F10552" w:rsidRPr="00A05B52" w:rsidRDefault="00F10552" w:rsidP="007F4DC9">
      <w:pPr>
        <w:widowControl/>
        <w:rPr>
          <w:szCs w:val="22"/>
        </w:rPr>
      </w:pPr>
    </w:p>
    <w:p w14:paraId="6B130123" w14:textId="19B40171" w:rsidR="00AE12D4" w:rsidRPr="00A05B52" w:rsidRDefault="00AE12D4" w:rsidP="007F4DC9">
      <w:pPr>
        <w:pStyle w:val="Heading1"/>
        <w:spacing w:before="0"/>
        <w:rPr>
          <w:ins w:id="1028" w:author="Merzke, Daniel" w:date="2017-03-30T09:17:00Z"/>
          <w:rFonts w:cs="Arial"/>
          <w:szCs w:val="22"/>
        </w:rPr>
      </w:pPr>
      <w:bookmarkStart w:id="1029" w:name="_Toc363552323"/>
      <w:ins w:id="1030" w:author="Merzke, Daniel" w:date="2017-03-30T09:17:00Z">
        <w:r w:rsidRPr="00A05B52">
          <w:rPr>
            <w:rFonts w:cs="Arial"/>
            <w:szCs w:val="22"/>
          </w:rPr>
          <w:t>0308.4-08</w:t>
        </w:r>
        <w:r w:rsidRPr="00A05B52">
          <w:rPr>
            <w:rFonts w:cs="Arial"/>
            <w:szCs w:val="22"/>
          </w:rPr>
          <w:tab/>
          <w:t>TRADITIONAL ENFORCEMENT FOLLOW-UP</w:t>
        </w:r>
      </w:ins>
    </w:p>
    <w:p w14:paraId="2D9DCC51" w14:textId="77777777" w:rsidR="00AE12D4" w:rsidRPr="00A05B52" w:rsidRDefault="00AE12D4" w:rsidP="007F4DC9">
      <w:pPr>
        <w:rPr>
          <w:ins w:id="1031" w:author="Merzke, Daniel" w:date="2017-03-30T09:17:00Z"/>
          <w:szCs w:val="22"/>
        </w:rPr>
      </w:pPr>
    </w:p>
    <w:p w14:paraId="29A80081" w14:textId="56D3CFF4" w:rsidR="00AE12D4" w:rsidRPr="00A05B52" w:rsidRDefault="00DD5699" w:rsidP="007F4DC9">
      <w:pPr>
        <w:widowControl/>
        <w:rPr>
          <w:ins w:id="1032" w:author="Merzke, Daniel" w:date="2017-03-30T09:28:00Z"/>
          <w:szCs w:val="22"/>
        </w:rPr>
      </w:pPr>
      <w:ins w:id="1033" w:author="Merzke, Daniel" w:date="2017-03-30T09:20:00Z">
        <w:r w:rsidRPr="00A05B52">
          <w:rPr>
            <w:szCs w:val="22"/>
          </w:rPr>
          <w:t xml:space="preserve">In </w:t>
        </w:r>
      </w:ins>
      <w:ins w:id="1034" w:author="Merzke, Daniel" w:date="2017-04-18T07:44:00Z">
        <w:r w:rsidR="00EA67B7" w:rsidRPr="00A05B52">
          <w:rPr>
            <w:szCs w:val="22"/>
          </w:rPr>
          <w:t xml:space="preserve">SECY-08-0046, “Reactor Oversight Process Self-Assessment for Calendar Year 2007,” </w:t>
        </w:r>
      </w:ins>
      <w:ins w:id="1035" w:author="Merzke, Daniel" w:date="2017-03-30T09:20:00Z">
        <w:r w:rsidRPr="00A05B52">
          <w:rPr>
            <w:szCs w:val="22"/>
          </w:rPr>
          <w:t>the staff noted its intent to explore how certain traditional enforcement items related to all seven cornerstones could be used as a</w:t>
        </w:r>
      </w:ins>
      <w:ins w:id="1036" w:author="Merzke, Daniel" w:date="2017-03-30T09:21:00Z">
        <w:r w:rsidRPr="00A05B52">
          <w:rPr>
            <w:szCs w:val="22"/>
          </w:rPr>
          <w:t xml:space="preserve"> </w:t>
        </w:r>
      </w:ins>
      <w:ins w:id="1037" w:author="Merzke, Daniel" w:date="2017-03-30T09:20:00Z">
        <w:r w:rsidRPr="00A05B52">
          <w:rPr>
            <w:szCs w:val="22"/>
          </w:rPr>
          <w:t>more integrated input into the assessment program.</w:t>
        </w:r>
      </w:ins>
      <w:ins w:id="1038" w:author="Merzke, Daniel" w:date="2017-03-30T09:21:00Z">
        <w:r w:rsidRPr="00A05B52">
          <w:rPr>
            <w:szCs w:val="22"/>
          </w:rPr>
          <w:t xml:space="preserve"> </w:t>
        </w:r>
      </w:ins>
      <w:ins w:id="1039" w:author="Merzke, Daniel" w:date="2017-03-30T09:20:00Z">
        <w:r w:rsidRPr="00A05B52">
          <w:rPr>
            <w:szCs w:val="22"/>
          </w:rPr>
          <w:t xml:space="preserve"> A working group was established to gather perspectives for achieving a more integrated enforcement process</w:t>
        </w:r>
      </w:ins>
      <w:ins w:id="1040" w:author="Merzke, Daniel" w:date="2017-03-30T09:21:00Z">
        <w:r w:rsidRPr="00A05B52">
          <w:rPr>
            <w:szCs w:val="22"/>
          </w:rPr>
          <w:t xml:space="preserve"> </w:t>
        </w:r>
      </w:ins>
      <w:ins w:id="1041" w:author="Merzke, Daniel" w:date="2017-03-30T09:20:00Z">
        <w:r w:rsidRPr="00A05B52">
          <w:rPr>
            <w:szCs w:val="22"/>
          </w:rPr>
          <w:t>with the ROP.</w:t>
        </w:r>
      </w:ins>
      <w:ins w:id="1042" w:author="Merzke, Daniel" w:date="2017-03-30T09:22:00Z">
        <w:r w:rsidR="003D256C" w:rsidRPr="00A05B52">
          <w:rPr>
            <w:szCs w:val="22"/>
          </w:rPr>
          <w:t xml:space="preserve">  One recommendation was to perform follow-up inspection on all t</w:t>
        </w:r>
        <w:r w:rsidR="00C87CFE" w:rsidRPr="00A05B52">
          <w:rPr>
            <w:szCs w:val="22"/>
          </w:rPr>
          <w:t>raditional enforcement outcomes which would</w:t>
        </w:r>
      </w:ins>
      <w:ins w:id="1043" w:author="Merzke, Daniel" w:date="2017-03-30T09:23:00Z">
        <w:r w:rsidR="00D35A55" w:rsidRPr="00A05B52">
          <w:rPr>
            <w:szCs w:val="22"/>
          </w:rPr>
          <w:t xml:space="preserve"> place a focus on the regulatory significance associated with licensee actions that are willful, impede the regulatory process, or have actual consequences.  The staff would examine traditional enforcement outcomes over the preceding 12 months during the mid-cycle and end-of-cycle performance reviews. </w:t>
        </w:r>
      </w:ins>
      <w:ins w:id="1044" w:author="Merzke, Daniel" w:date="2017-03-30T09:24:00Z">
        <w:r w:rsidR="00D35A55" w:rsidRPr="00A05B52">
          <w:rPr>
            <w:szCs w:val="22"/>
          </w:rPr>
          <w:t xml:space="preserve"> </w:t>
        </w:r>
      </w:ins>
      <w:ins w:id="1045" w:author="Merzke, Daniel" w:date="2017-03-30T09:23:00Z">
        <w:r w:rsidR="00D35A55" w:rsidRPr="00A05B52">
          <w:rPr>
            <w:szCs w:val="22"/>
          </w:rPr>
          <w:t>Using</w:t>
        </w:r>
      </w:ins>
      <w:ins w:id="1046" w:author="Merzke, Daniel" w:date="2017-03-30T09:24:00Z">
        <w:r w:rsidR="00D35A55" w:rsidRPr="00A05B52">
          <w:rPr>
            <w:szCs w:val="22"/>
          </w:rPr>
          <w:t xml:space="preserve"> </w:t>
        </w:r>
      </w:ins>
      <w:ins w:id="1047" w:author="Merzke, Daniel" w:date="2017-03-30T09:23:00Z">
        <w:r w:rsidR="00D35A55" w:rsidRPr="00A05B52">
          <w:rPr>
            <w:szCs w:val="22"/>
          </w:rPr>
          <w:t>an escalating approach similar to that in the Action Matrix, the number, severity level,</w:t>
        </w:r>
      </w:ins>
      <w:ins w:id="1048" w:author="Merzke, Daniel" w:date="2017-03-30T09:24:00Z">
        <w:r w:rsidR="00D35A55" w:rsidRPr="00A05B52">
          <w:rPr>
            <w:szCs w:val="22"/>
          </w:rPr>
          <w:t xml:space="preserve"> </w:t>
        </w:r>
      </w:ins>
      <w:ins w:id="1049" w:author="Merzke, Daniel" w:date="2017-03-30T09:23:00Z">
        <w:r w:rsidR="00D35A55" w:rsidRPr="00A05B52">
          <w:rPr>
            <w:szCs w:val="22"/>
          </w:rPr>
          <w:t xml:space="preserve">and similarities among the violations </w:t>
        </w:r>
      </w:ins>
      <w:ins w:id="1050" w:author="Merzke, Daniel" w:date="2017-04-18T07:46:00Z">
        <w:r w:rsidR="00C5269F" w:rsidRPr="00A05B52">
          <w:rPr>
            <w:szCs w:val="22"/>
          </w:rPr>
          <w:t>would</w:t>
        </w:r>
      </w:ins>
      <w:ins w:id="1051" w:author="Merzke, Daniel" w:date="2017-03-30T09:23:00Z">
        <w:r w:rsidR="00D35A55" w:rsidRPr="00A05B52">
          <w:rPr>
            <w:szCs w:val="22"/>
          </w:rPr>
          <w:t xml:space="preserve"> trigger one of three levels of inspection</w:t>
        </w:r>
      </w:ins>
      <w:ins w:id="1052" w:author="Merzke, Daniel" w:date="2017-03-30T09:24:00Z">
        <w:r w:rsidR="00D35A55" w:rsidRPr="00A05B52">
          <w:rPr>
            <w:szCs w:val="22"/>
          </w:rPr>
          <w:t xml:space="preserve"> </w:t>
        </w:r>
      </w:ins>
      <w:ins w:id="1053" w:author="Merzke, Daniel" w:date="2017-03-30T09:23:00Z">
        <w:r w:rsidR="00D35A55" w:rsidRPr="00A05B52">
          <w:rPr>
            <w:szCs w:val="22"/>
          </w:rPr>
          <w:t>response.</w:t>
        </w:r>
      </w:ins>
      <w:r w:rsidR="004202E7" w:rsidRPr="00A05B52">
        <w:rPr>
          <w:szCs w:val="22"/>
        </w:rPr>
        <w:t xml:space="preserve"> </w:t>
      </w:r>
      <w:ins w:id="1054" w:author="Merzke, Daniel" w:date="2017-03-30T09:23:00Z">
        <w:r w:rsidR="00D35A55" w:rsidRPr="00A05B52">
          <w:rPr>
            <w:szCs w:val="22"/>
          </w:rPr>
          <w:t xml:space="preserve"> However, the inspection response to the traditional enforcement outcomes</w:t>
        </w:r>
      </w:ins>
      <w:ins w:id="1055" w:author="Merzke, Daniel" w:date="2017-03-30T09:24:00Z">
        <w:r w:rsidR="00D35A55" w:rsidRPr="00A05B52">
          <w:rPr>
            <w:szCs w:val="22"/>
          </w:rPr>
          <w:t xml:space="preserve"> </w:t>
        </w:r>
      </w:ins>
      <w:ins w:id="1056" w:author="Merzke, Daniel" w:date="2017-03-30T09:23:00Z">
        <w:r w:rsidR="00D35A55" w:rsidRPr="00A05B52">
          <w:rPr>
            <w:szCs w:val="22"/>
          </w:rPr>
          <w:t>would not be a direct input into the Action Matrix since the SDP would have already</w:t>
        </w:r>
      </w:ins>
      <w:ins w:id="1057" w:author="Merzke, Daniel" w:date="2017-03-30T09:24:00Z">
        <w:r w:rsidR="00D35A55" w:rsidRPr="00A05B52">
          <w:rPr>
            <w:szCs w:val="22"/>
          </w:rPr>
          <w:t xml:space="preserve"> </w:t>
        </w:r>
      </w:ins>
      <w:ins w:id="1058" w:author="Merzke, Daniel" w:date="2017-03-30T09:23:00Z">
        <w:r w:rsidR="00D35A55" w:rsidRPr="00A05B52">
          <w:rPr>
            <w:szCs w:val="22"/>
          </w:rPr>
          <w:t>captured any associated risk significance by processing the performance deficiency</w:t>
        </w:r>
      </w:ins>
      <w:ins w:id="1059" w:author="Merzke, Daniel" w:date="2017-03-30T09:24:00Z">
        <w:r w:rsidR="00D35A55" w:rsidRPr="00A05B52">
          <w:rPr>
            <w:szCs w:val="22"/>
          </w:rPr>
          <w:t xml:space="preserve"> </w:t>
        </w:r>
      </w:ins>
      <w:ins w:id="1060" w:author="Merzke, Daniel" w:date="2017-03-30T09:23:00Z">
        <w:r w:rsidR="00D35A55" w:rsidRPr="00A05B52">
          <w:rPr>
            <w:szCs w:val="22"/>
          </w:rPr>
          <w:t>separately.</w:t>
        </w:r>
      </w:ins>
    </w:p>
    <w:p w14:paraId="62DE644B" w14:textId="77777777" w:rsidR="00997551" w:rsidRPr="00A05B52" w:rsidRDefault="00997551" w:rsidP="007F4DC9">
      <w:pPr>
        <w:widowControl/>
        <w:rPr>
          <w:ins w:id="1061" w:author="Merzke, Daniel" w:date="2017-03-30T09:28:00Z"/>
          <w:szCs w:val="22"/>
        </w:rPr>
      </w:pPr>
    </w:p>
    <w:p w14:paraId="0C8AAB4B" w14:textId="77777777" w:rsidR="00F10552" w:rsidRDefault="00997551" w:rsidP="007F4DC9">
      <w:pPr>
        <w:widowControl/>
        <w:rPr>
          <w:szCs w:val="22"/>
        </w:rPr>
        <w:sectPr w:rsidR="00F10552" w:rsidSect="007F4DC9">
          <w:footerReference w:type="default" r:id="rId28"/>
          <w:pgSz w:w="12240" w:h="15840" w:code="1"/>
          <w:pgMar w:top="1440" w:right="1440" w:bottom="1440" w:left="1440" w:header="720" w:footer="720" w:gutter="0"/>
          <w:cols w:space="720"/>
          <w:noEndnote/>
          <w:docGrid w:linePitch="326"/>
        </w:sectPr>
      </w:pPr>
      <w:ins w:id="1062" w:author="Merzke, Daniel" w:date="2017-03-30T09:28:00Z">
        <w:r w:rsidRPr="00A05B52">
          <w:rPr>
            <w:szCs w:val="22"/>
          </w:rPr>
          <w:t xml:space="preserve">In CY 2009, the staff changed Appendix B, “Issue Screening,” to IMC 0612, “Power Reactor Inspection Reports,” to allow performance deficiencies to be processed separately from the violation, </w:t>
        </w:r>
        <w:r w:rsidR="0072367C" w:rsidRPr="00A05B52">
          <w:rPr>
            <w:szCs w:val="22"/>
          </w:rPr>
          <w:t>so that the technical aspect could</w:t>
        </w:r>
        <w:r w:rsidRPr="00A05B52">
          <w:rPr>
            <w:szCs w:val="22"/>
          </w:rPr>
          <w:t xml:space="preserve"> become a timely input into the Action Matrix.  IMC 0305 and supporting inspection guidance were changed to allow follow</w:t>
        </w:r>
        <w:r w:rsidR="00A41673" w:rsidRPr="00A05B52">
          <w:rPr>
            <w:szCs w:val="22"/>
          </w:rPr>
          <w:t>-</w:t>
        </w:r>
        <w:r w:rsidRPr="00A05B52">
          <w:rPr>
            <w:szCs w:val="22"/>
          </w:rPr>
          <w:t>up inspection on all</w:t>
        </w:r>
        <w:r w:rsidR="00A41673" w:rsidRPr="00A05B52">
          <w:rPr>
            <w:szCs w:val="22"/>
          </w:rPr>
          <w:t xml:space="preserve"> </w:t>
        </w:r>
        <w:r w:rsidRPr="00A05B52">
          <w:rPr>
            <w:szCs w:val="22"/>
          </w:rPr>
          <w:t>levels of traditional enforcement outcomes.</w:t>
        </w:r>
      </w:ins>
      <w:ins w:id="1063" w:author="Merzke, Daniel" w:date="2017-03-30T09:30:00Z">
        <w:r w:rsidR="00A41673" w:rsidRPr="00A05B52">
          <w:rPr>
            <w:szCs w:val="22"/>
          </w:rPr>
          <w:t xml:space="preserve">  These inspections were IP 92722, “Follow Up Inspection </w:t>
        </w:r>
        <w:r w:rsidR="006E7C91" w:rsidRPr="00A05B52">
          <w:rPr>
            <w:szCs w:val="22"/>
          </w:rPr>
          <w:t>f</w:t>
        </w:r>
        <w:r w:rsidR="00A41673" w:rsidRPr="00A05B52">
          <w:rPr>
            <w:szCs w:val="22"/>
          </w:rPr>
          <w:t xml:space="preserve">or Any Severity Level I or II Traditional Enforcement Violation or for </w:t>
        </w:r>
        <w:proofErr w:type="gramStart"/>
        <w:r w:rsidR="00A41673" w:rsidRPr="00A05B52">
          <w:rPr>
            <w:szCs w:val="22"/>
          </w:rPr>
          <w:t>Two</w:t>
        </w:r>
        <w:proofErr w:type="gramEnd"/>
        <w:r w:rsidR="00A41673" w:rsidRPr="00A05B52">
          <w:rPr>
            <w:szCs w:val="22"/>
          </w:rPr>
          <w:t xml:space="preserve"> or More Severity Level III Traditional Enforcement Violations in a 12 Month Period</w:t>
        </w:r>
      </w:ins>
      <w:ins w:id="1064" w:author="Merzke, Daniel" w:date="2017-03-30T09:31:00Z">
        <w:r w:rsidR="00D72A27" w:rsidRPr="00A05B52">
          <w:rPr>
            <w:szCs w:val="22"/>
          </w:rPr>
          <w:t>,”</w:t>
        </w:r>
        <w:r w:rsidR="00A41673" w:rsidRPr="00A05B52">
          <w:rPr>
            <w:szCs w:val="22"/>
          </w:rPr>
          <w:t xml:space="preserve"> and IP 92723, “Follow Up Inspection for Three or More Severity Level IV Traditional Enforcement Violations in the Same Area in a 12-Month Period.”</w:t>
        </w:r>
      </w:ins>
    </w:p>
    <w:p w14:paraId="531F91BA" w14:textId="3EDA08C1" w:rsidR="00AE12D4" w:rsidRDefault="00A41673" w:rsidP="007F4DC9">
      <w:pPr>
        <w:widowControl/>
        <w:rPr>
          <w:szCs w:val="22"/>
        </w:rPr>
      </w:pPr>
      <w:ins w:id="1065" w:author="Merzke, Daniel" w:date="2017-03-30T09:31:00Z">
        <w:r w:rsidRPr="00A05B52">
          <w:rPr>
            <w:szCs w:val="22"/>
          </w:rPr>
          <w:t xml:space="preserve">In 2016, IMC 0305 was revised to clarify that the 12-month period in which to </w:t>
        </w:r>
      </w:ins>
      <w:ins w:id="1066" w:author="Merzke, Daniel" w:date="2017-03-30T09:33:00Z">
        <w:r w:rsidRPr="00A05B52">
          <w:rPr>
            <w:szCs w:val="22"/>
          </w:rPr>
          <w:t>count</w:t>
        </w:r>
      </w:ins>
      <w:ins w:id="1067" w:author="Merzke, Daniel" w:date="2017-03-30T09:31:00Z">
        <w:r w:rsidRPr="00A05B52">
          <w:rPr>
            <w:szCs w:val="22"/>
          </w:rPr>
          <w:t xml:space="preserve"> traditional enforcement violations for the purposes of determining whether </w:t>
        </w:r>
        <w:r w:rsidRPr="00A05B52">
          <w:rPr>
            <w:szCs w:val="22"/>
          </w:rPr>
          <w:lastRenderedPageBreak/>
          <w:t xml:space="preserve">or not to implement a follow-up </w:t>
        </w:r>
      </w:ins>
      <w:ins w:id="1068" w:author="Merzke, Daniel" w:date="2017-03-30T09:32:00Z">
        <w:r w:rsidRPr="00A05B52">
          <w:rPr>
            <w:szCs w:val="22"/>
          </w:rPr>
          <w:t>inspection</w:t>
        </w:r>
      </w:ins>
      <w:ins w:id="1069" w:author="Merzke, Daniel" w:date="2017-03-30T09:31:00Z">
        <w:r w:rsidRPr="00A05B52">
          <w:rPr>
            <w:szCs w:val="22"/>
          </w:rPr>
          <w:t xml:space="preserve"> </w:t>
        </w:r>
      </w:ins>
      <w:ins w:id="1070" w:author="Merzke, Daniel" w:date="2017-03-30T09:32:00Z">
        <w:r w:rsidRPr="00A05B52">
          <w:rPr>
            <w:szCs w:val="22"/>
          </w:rPr>
          <w:t>was changed to a 12-month rolling p</w:t>
        </w:r>
        <w:r w:rsidR="003C16EF" w:rsidRPr="00A05B52">
          <w:rPr>
            <w:szCs w:val="22"/>
          </w:rPr>
          <w:t>eriod, vice the 12-month period</w:t>
        </w:r>
        <w:r w:rsidRPr="00A05B52">
          <w:rPr>
            <w:szCs w:val="22"/>
          </w:rPr>
          <w:t xml:space="preserve"> d</w:t>
        </w:r>
        <w:r w:rsidR="003C16EF" w:rsidRPr="00A05B52">
          <w:rPr>
            <w:szCs w:val="22"/>
          </w:rPr>
          <w:t>etermined by the e</w:t>
        </w:r>
      </w:ins>
      <w:ins w:id="1071" w:author="Merzke, Daniel" w:date="2017-04-03T12:59:00Z">
        <w:r w:rsidR="003C16EF" w:rsidRPr="00A05B52">
          <w:rPr>
            <w:szCs w:val="22"/>
          </w:rPr>
          <w:t>nd-of-c</w:t>
        </w:r>
        <w:r w:rsidR="00915896" w:rsidRPr="00A05B52">
          <w:rPr>
            <w:szCs w:val="22"/>
          </w:rPr>
          <w:t>ycle</w:t>
        </w:r>
      </w:ins>
      <w:ins w:id="1072" w:author="Merzke, Daniel" w:date="2017-03-30T09:32:00Z">
        <w:r w:rsidRPr="00A05B52">
          <w:rPr>
            <w:szCs w:val="22"/>
          </w:rPr>
          <w:t xml:space="preserve"> meetings.</w:t>
        </w:r>
      </w:ins>
      <w:ins w:id="1073" w:author="Merzke, Daniel" w:date="2017-03-30T09:34:00Z">
        <w:r w:rsidR="00EB6F15" w:rsidRPr="00A05B52">
          <w:rPr>
            <w:szCs w:val="22"/>
          </w:rPr>
          <w:t xml:space="preserve">  This revision was based on the applicability described in the inspection procedures that specifies any 12-month period.</w:t>
        </w:r>
      </w:ins>
    </w:p>
    <w:p w14:paraId="4D8EA9E8" w14:textId="77777777" w:rsidR="00F10552" w:rsidRDefault="00F10552" w:rsidP="007F4DC9">
      <w:pPr>
        <w:widowControl/>
        <w:rPr>
          <w:szCs w:val="22"/>
        </w:rPr>
      </w:pPr>
    </w:p>
    <w:p w14:paraId="7519024B" w14:textId="77777777" w:rsidR="00F10552" w:rsidRPr="00A05B52" w:rsidRDefault="00F10552" w:rsidP="007F4DC9">
      <w:pPr>
        <w:widowControl/>
        <w:rPr>
          <w:szCs w:val="22"/>
        </w:rPr>
      </w:pPr>
    </w:p>
    <w:p w14:paraId="3D61F72B" w14:textId="65E5FEAA" w:rsidR="003A34DE" w:rsidRPr="00A05B52" w:rsidRDefault="0035585E" w:rsidP="007F4DC9">
      <w:pPr>
        <w:pStyle w:val="Heading1"/>
        <w:spacing w:before="0"/>
        <w:rPr>
          <w:rFonts w:cs="Arial"/>
          <w:szCs w:val="22"/>
        </w:rPr>
      </w:pPr>
      <w:ins w:id="1074" w:author="kmr2" w:date="2012-08-22T12:03:00Z">
        <w:r w:rsidRPr="00A05B52">
          <w:rPr>
            <w:rFonts w:cs="Arial"/>
            <w:szCs w:val="22"/>
          </w:rPr>
          <w:t>0308.</w:t>
        </w:r>
      </w:ins>
      <w:ins w:id="1075" w:author="kmr2" w:date="2013-08-06T10:13:00Z">
        <w:r w:rsidR="0080632B" w:rsidRPr="00A05B52">
          <w:rPr>
            <w:rFonts w:cs="Arial"/>
            <w:szCs w:val="22"/>
          </w:rPr>
          <w:t>4-</w:t>
        </w:r>
      </w:ins>
      <w:ins w:id="1076" w:author="kmr2" w:date="2012-08-22T12:03:00Z">
        <w:r w:rsidRPr="00A05B52">
          <w:rPr>
            <w:rFonts w:cs="Arial"/>
            <w:szCs w:val="22"/>
          </w:rPr>
          <w:t>0</w:t>
        </w:r>
      </w:ins>
      <w:ins w:id="1077" w:author="Merzke, Daniel" w:date="2017-03-30T09:17:00Z">
        <w:r w:rsidR="00AE12D4" w:rsidRPr="00A05B52">
          <w:rPr>
            <w:rFonts w:cs="Arial"/>
            <w:szCs w:val="22"/>
          </w:rPr>
          <w:t>9</w:t>
        </w:r>
      </w:ins>
      <w:r w:rsidR="003A34DE" w:rsidRPr="00A05B52">
        <w:rPr>
          <w:rFonts w:cs="Arial"/>
          <w:szCs w:val="22"/>
        </w:rPr>
        <w:tab/>
        <w:t>ASPECTS OF THE ASSESSMENT PROGRAM CONSIDERED BUT NOT INCLUDED</w:t>
      </w:r>
      <w:bookmarkEnd w:id="1029"/>
    </w:p>
    <w:p w14:paraId="7253F992" w14:textId="77777777" w:rsidR="003A34DE" w:rsidRPr="00A05B52" w:rsidRDefault="003A34DE" w:rsidP="007F4DC9">
      <w:p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szCs w:val="22"/>
        </w:rPr>
      </w:pPr>
    </w:p>
    <w:p w14:paraId="1A9A44C9" w14:textId="7C19EA9C" w:rsidR="0035585E" w:rsidRDefault="003A34DE" w:rsidP="007F4DC9">
      <w:pPr>
        <w:widowControl/>
        <w:tabs>
          <w:tab w:val="left" w:pos="240"/>
          <w:tab w:val="left" w:pos="840"/>
          <w:tab w:val="left" w:pos="1620"/>
          <w:tab w:val="left" w:pos="2040"/>
          <w:tab w:val="left" w:pos="2640"/>
          <w:tab w:val="left" w:pos="3240"/>
          <w:tab w:val="left" w:pos="3840"/>
          <w:tab w:val="left" w:pos="4440"/>
          <w:tab w:val="left" w:pos="5040"/>
          <w:tab w:val="left" w:pos="5640"/>
          <w:tab w:val="left" w:pos="6240"/>
          <w:tab w:val="left" w:pos="6840"/>
        </w:tabs>
        <w:jc w:val="both"/>
        <w:rPr>
          <w:szCs w:val="22"/>
        </w:rPr>
      </w:pPr>
      <w:r w:rsidRPr="00A05B52">
        <w:rPr>
          <w:szCs w:val="22"/>
        </w:rPr>
        <w:t xml:space="preserve">Table 2 provides a detailed discussion of various aspects of the </w:t>
      </w:r>
      <w:ins w:id="1078" w:author="kmr2" w:date="2013-09-05T12:38:00Z">
        <w:r w:rsidR="00F81D24" w:rsidRPr="00A05B52">
          <w:rPr>
            <w:szCs w:val="22"/>
          </w:rPr>
          <w:t>ROP A</w:t>
        </w:r>
      </w:ins>
      <w:r w:rsidRPr="00A05B52">
        <w:rPr>
          <w:szCs w:val="22"/>
        </w:rPr>
        <w:t xml:space="preserve">ssessment </w:t>
      </w:r>
      <w:ins w:id="1079" w:author="kmr2" w:date="2013-09-05T12:39:00Z">
        <w:r w:rsidR="00F81D24" w:rsidRPr="00A05B52">
          <w:rPr>
            <w:szCs w:val="22"/>
          </w:rPr>
          <w:t>P</w:t>
        </w:r>
      </w:ins>
      <w:r w:rsidRPr="00A05B52">
        <w:rPr>
          <w:szCs w:val="22"/>
        </w:rPr>
        <w:t>rogram that were considered during its development, and the basis for not including them.</w:t>
      </w:r>
    </w:p>
    <w:p w14:paraId="599046EF" w14:textId="77777777" w:rsidR="00A1556F" w:rsidRDefault="00A1556F" w:rsidP="007F4DC9">
      <w:pPr>
        <w:widowControl/>
        <w:tabs>
          <w:tab w:val="left" w:pos="240"/>
          <w:tab w:val="left" w:pos="840"/>
          <w:tab w:val="left" w:pos="1620"/>
          <w:tab w:val="left" w:pos="2040"/>
          <w:tab w:val="left" w:pos="2640"/>
          <w:tab w:val="left" w:pos="3240"/>
          <w:tab w:val="left" w:pos="3840"/>
          <w:tab w:val="left" w:pos="4440"/>
          <w:tab w:val="left" w:pos="5040"/>
          <w:tab w:val="left" w:pos="5640"/>
          <w:tab w:val="left" w:pos="6240"/>
          <w:tab w:val="left" w:pos="6840"/>
        </w:tabs>
        <w:jc w:val="both"/>
        <w:rPr>
          <w:szCs w:val="22"/>
        </w:rPr>
      </w:pPr>
    </w:p>
    <w:p w14:paraId="0EFE3357" w14:textId="77777777" w:rsidR="00A1556F" w:rsidRPr="00A05B52" w:rsidRDefault="00A1556F" w:rsidP="007F4DC9">
      <w:pPr>
        <w:widowControl/>
        <w:tabs>
          <w:tab w:val="left" w:pos="240"/>
          <w:tab w:val="left" w:pos="840"/>
          <w:tab w:val="left" w:pos="1620"/>
          <w:tab w:val="left" w:pos="2040"/>
          <w:tab w:val="left" w:pos="2640"/>
          <w:tab w:val="left" w:pos="3240"/>
          <w:tab w:val="left" w:pos="3840"/>
          <w:tab w:val="left" w:pos="4440"/>
          <w:tab w:val="left" w:pos="5040"/>
          <w:tab w:val="left" w:pos="5640"/>
          <w:tab w:val="left" w:pos="6240"/>
          <w:tab w:val="left" w:pos="6840"/>
        </w:tabs>
        <w:jc w:val="both"/>
        <w:rPr>
          <w:szCs w:val="22"/>
        </w:rPr>
      </w:pPr>
    </w:p>
    <w:p w14:paraId="5ADF68C5" w14:textId="0AC2B744" w:rsidR="0035585E" w:rsidRPr="00A05B52" w:rsidRDefault="0035585E" w:rsidP="007F4DC9">
      <w:pPr>
        <w:pStyle w:val="Heading1"/>
        <w:spacing w:before="0"/>
        <w:rPr>
          <w:ins w:id="1080" w:author="kmr2" w:date="2012-08-22T12:12:00Z"/>
          <w:rFonts w:cs="Arial"/>
          <w:szCs w:val="22"/>
        </w:rPr>
      </w:pPr>
      <w:bookmarkStart w:id="1081" w:name="_Toc363552324"/>
      <w:ins w:id="1082" w:author="kmr2" w:date="2012-08-22T12:09:00Z">
        <w:r w:rsidRPr="00A05B52">
          <w:rPr>
            <w:rFonts w:cs="Arial"/>
            <w:szCs w:val="22"/>
          </w:rPr>
          <w:t>0308.</w:t>
        </w:r>
      </w:ins>
      <w:ins w:id="1083" w:author="kmr2" w:date="2013-08-06T10:13:00Z">
        <w:r w:rsidR="0080632B" w:rsidRPr="00A05B52">
          <w:rPr>
            <w:rFonts w:cs="Arial"/>
            <w:szCs w:val="22"/>
          </w:rPr>
          <w:t>04-</w:t>
        </w:r>
      </w:ins>
      <w:proofErr w:type="gramStart"/>
      <w:ins w:id="1084" w:author="Merzke, Daniel" w:date="2017-04-14T08:51:00Z">
        <w:r w:rsidR="008C4E19" w:rsidRPr="00A05B52">
          <w:rPr>
            <w:rFonts w:cs="Arial"/>
            <w:szCs w:val="22"/>
          </w:rPr>
          <w:t>10</w:t>
        </w:r>
      </w:ins>
      <w:r w:rsidR="00E4138F">
        <w:rPr>
          <w:rFonts w:cs="Arial"/>
          <w:szCs w:val="22"/>
        </w:rPr>
        <w:t xml:space="preserve">  </w:t>
      </w:r>
      <w:ins w:id="1085" w:author="kmr2" w:date="2012-08-22T12:09:00Z">
        <w:r w:rsidRPr="00A05B52">
          <w:rPr>
            <w:rFonts w:cs="Arial"/>
            <w:szCs w:val="22"/>
          </w:rPr>
          <w:t>REFERENCES</w:t>
        </w:r>
      </w:ins>
      <w:bookmarkEnd w:id="1081"/>
      <w:proofErr w:type="gramEnd"/>
    </w:p>
    <w:p w14:paraId="47C32F59" w14:textId="77777777" w:rsidR="00D2230D" w:rsidRPr="00A05B52" w:rsidRDefault="00D2230D"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086" w:author="kmr2" w:date="2012-08-22T12:12:00Z"/>
          <w:szCs w:val="22"/>
        </w:rPr>
      </w:pPr>
    </w:p>
    <w:p w14:paraId="25FC44BF"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87" w:author="kmr2" w:date="2012-08-22T12:12:00Z"/>
          <w:szCs w:val="22"/>
        </w:rPr>
      </w:pPr>
      <w:ins w:id="1088" w:author="kmr2" w:date="2012-08-22T12:12:00Z">
        <w:r w:rsidRPr="00A05B52">
          <w:rPr>
            <w:szCs w:val="22"/>
          </w:rPr>
          <w:t>Atomic Energy Act of 1954 as amended</w:t>
        </w:r>
      </w:ins>
    </w:p>
    <w:p w14:paraId="59E61DF0"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89" w:author="kmr2" w:date="2012-08-22T12:12:00Z"/>
          <w:szCs w:val="22"/>
        </w:rPr>
      </w:pPr>
    </w:p>
    <w:p w14:paraId="48FF8471" w14:textId="77777777" w:rsidR="0080632B" w:rsidRPr="00A05B52" w:rsidRDefault="0080632B"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0" w:author="kmr2" w:date="2012-08-22T12:12:00Z"/>
          <w:szCs w:val="22"/>
        </w:rPr>
      </w:pPr>
      <w:ins w:id="1091" w:author="kmr2" w:date="2013-08-06T10:13:00Z">
        <w:r w:rsidRPr="00A05B52">
          <w:rPr>
            <w:szCs w:val="22"/>
          </w:rPr>
          <w:t>IMC 0305, “Operating Reactor Assessment Program”</w:t>
        </w:r>
      </w:ins>
    </w:p>
    <w:p w14:paraId="0D88D1A6"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2" w:author="kmr2" w:date="2012-08-22T12:12:00Z"/>
          <w:szCs w:val="22"/>
        </w:rPr>
      </w:pPr>
    </w:p>
    <w:p w14:paraId="54DF84A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3" w:author="kmr2" w:date="2012-08-22T12:12:00Z"/>
          <w:szCs w:val="22"/>
        </w:rPr>
      </w:pPr>
      <w:ins w:id="1094" w:author="kmr2" w:date="2012-08-22T12:12:00Z">
        <w:r w:rsidRPr="00A05B52">
          <w:rPr>
            <w:szCs w:val="22"/>
          </w:rPr>
          <w:t>IMC 0310, “Components within the Cross-Cutting Areas”</w:t>
        </w:r>
      </w:ins>
    </w:p>
    <w:p w14:paraId="1DF1C39B"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5" w:author="kmr2" w:date="2012-08-22T12:12:00Z"/>
          <w:szCs w:val="22"/>
        </w:rPr>
      </w:pPr>
    </w:p>
    <w:p w14:paraId="5EE9D438"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6" w:author="kmr2" w:date="2012-08-22T12:12:00Z"/>
          <w:szCs w:val="22"/>
        </w:rPr>
      </w:pPr>
      <w:ins w:id="1097" w:author="kmr2" w:date="2012-08-22T12:12:00Z">
        <w:r w:rsidRPr="00A05B52">
          <w:rPr>
            <w:szCs w:val="22"/>
          </w:rPr>
          <w:t xml:space="preserve">IMC 0350, “Oversight of Reactor Facilities in </w:t>
        </w:r>
      </w:ins>
      <w:ins w:id="1098" w:author="kmr2" w:date="2013-09-04T17:09:00Z">
        <w:r w:rsidR="00CC0CB6" w:rsidRPr="00A05B52">
          <w:rPr>
            <w:szCs w:val="22"/>
          </w:rPr>
          <w:t xml:space="preserve">a </w:t>
        </w:r>
      </w:ins>
      <w:ins w:id="1099" w:author="kmr2" w:date="2012-08-22T12:12:00Z">
        <w:r w:rsidRPr="00A05B52">
          <w:rPr>
            <w:szCs w:val="22"/>
          </w:rPr>
          <w:t>Shutdown Condition Due To Significant Performance and/or Operational Concerns”</w:t>
        </w:r>
      </w:ins>
    </w:p>
    <w:p w14:paraId="4B7F4A0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0" w:author="kmr2" w:date="2012-08-22T12:12:00Z"/>
          <w:szCs w:val="22"/>
        </w:rPr>
      </w:pPr>
    </w:p>
    <w:p w14:paraId="566823F5"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1" w:author="kmr2" w:date="2012-08-22T12:12:00Z"/>
          <w:szCs w:val="22"/>
        </w:rPr>
      </w:pPr>
      <w:ins w:id="1102" w:author="kmr2" w:date="2012-08-22T12:12:00Z">
        <w:r w:rsidRPr="00A05B52">
          <w:rPr>
            <w:szCs w:val="22"/>
          </w:rPr>
          <w:t>IMC 0608, “Performance Indicator Program”</w:t>
        </w:r>
      </w:ins>
    </w:p>
    <w:p w14:paraId="7438558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3" w:author="kmr2" w:date="2012-08-22T12:12:00Z"/>
          <w:szCs w:val="22"/>
        </w:rPr>
      </w:pPr>
    </w:p>
    <w:p w14:paraId="3037037A"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4" w:author="kmr2" w:date="2012-08-22T12:12:00Z"/>
          <w:szCs w:val="22"/>
        </w:rPr>
      </w:pPr>
      <w:ins w:id="1105" w:author="kmr2" w:date="2012-08-22T12:12:00Z">
        <w:r w:rsidRPr="00A05B52">
          <w:rPr>
            <w:szCs w:val="22"/>
          </w:rPr>
          <w:t>IMC 0609, “Significance Determination Process”</w:t>
        </w:r>
      </w:ins>
    </w:p>
    <w:p w14:paraId="498D1F89"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6" w:author="kmr2" w:date="2012-08-22T12:12:00Z"/>
          <w:szCs w:val="22"/>
        </w:rPr>
      </w:pPr>
    </w:p>
    <w:p w14:paraId="355A59B4"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7" w:author="kmr2" w:date="2012-08-22T12:12:00Z"/>
          <w:szCs w:val="22"/>
        </w:rPr>
      </w:pPr>
      <w:ins w:id="1108" w:author="kmr2" w:date="2012-08-22T12:12:00Z">
        <w:r w:rsidRPr="00A05B52">
          <w:rPr>
            <w:szCs w:val="22"/>
          </w:rPr>
          <w:t>IMC 2201, “Security and Safeguards Inspection Program for Commercial Power Reactors”</w:t>
        </w:r>
      </w:ins>
    </w:p>
    <w:p w14:paraId="66300C34"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9" w:author="kmr2" w:date="2012-08-22T12:12:00Z"/>
          <w:szCs w:val="22"/>
        </w:rPr>
      </w:pPr>
    </w:p>
    <w:p w14:paraId="5C512179"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0" w:author="kmr2" w:date="2012-08-22T12:12:00Z"/>
          <w:szCs w:val="22"/>
        </w:rPr>
      </w:pPr>
      <w:ins w:id="1111" w:author="kmr2" w:date="2012-08-22T12:12:00Z">
        <w:r w:rsidRPr="00A05B52">
          <w:rPr>
            <w:szCs w:val="22"/>
          </w:rPr>
          <w:t>IMC 2515, “Light-Water Reactor Inspection Program – Operations Phase”</w:t>
        </w:r>
      </w:ins>
    </w:p>
    <w:p w14:paraId="2F7DFF17"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2" w:author="kmr2" w:date="2012-08-22T12:12:00Z"/>
          <w:szCs w:val="22"/>
        </w:rPr>
      </w:pPr>
    </w:p>
    <w:p w14:paraId="0FAFF0EC"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3" w:author="kmr2" w:date="2012-08-22T12:12:00Z"/>
          <w:szCs w:val="22"/>
        </w:rPr>
      </w:pPr>
      <w:ins w:id="1114" w:author="kmr2" w:date="2012-08-22T12:12:00Z">
        <w:r w:rsidRPr="00A05B52">
          <w:rPr>
            <w:szCs w:val="22"/>
          </w:rPr>
          <w:t>IMC 2515, Appendix B, “Supplemental Inspection Program”</w:t>
        </w:r>
      </w:ins>
    </w:p>
    <w:p w14:paraId="6BBA3FDC"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5" w:author="kmr2" w:date="2012-08-22T12:12:00Z"/>
          <w:szCs w:val="22"/>
        </w:rPr>
      </w:pPr>
    </w:p>
    <w:p w14:paraId="6330C89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6" w:author="kmr2" w:date="2012-08-22T12:12:00Z"/>
          <w:szCs w:val="22"/>
        </w:rPr>
      </w:pPr>
      <w:ins w:id="1117" w:author="kmr2" w:date="2012-08-22T12:12:00Z">
        <w:r w:rsidRPr="00A05B52">
          <w:rPr>
            <w:szCs w:val="22"/>
          </w:rPr>
          <w:t>IMC 2515, Appendix C, “Special and Infrequently Performed Inspections”</w:t>
        </w:r>
      </w:ins>
    </w:p>
    <w:p w14:paraId="618D2C3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8" w:author="kmr2" w:date="2012-08-22T12:12:00Z"/>
          <w:szCs w:val="22"/>
        </w:rPr>
      </w:pPr>
    </w:p>
    <w:p w14:paraId="7FE70E00" w14:textId="245EE505"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9" w:author="kmr2" w:date="2012-08-22T12:12:00Z"/>
          <w:szCs w:val="22"/>
        </w:rPr>
      </w:pPr>
      <w:ins w:id="1120" w:author="kmr2" w:date="2012-08-22T12:12:00Z">
        <w:r w:rsidRPr="00A05B52">
          <w:rPr>
            <w:szCs w:val="22"/>
          </w:rPr>
          <w:t>IP 95001, “</w:t>
        </w:r>
      </w:ins>
      <w:ins w:id="1121" w:author="Merzke, Daniel" w:date="2016-09-19T09:17:00Z">
        <w:r w:rsidR="00E03B0B" w:rsidRPr="00A05B52">
          <w:rPr>
            <w:szCs w:val="22"/>
          </w:rPr>
          <w:t>Supplemental Inspection Response to Action Matrix Column 2 Inputs</w:t>
        </w:r>
      </w:ins>
      <w:ins w:id="1122" w:author="kmr2" w:date="2012-08-22T12:12:00Z">
        <w:r w:rsidRPr="00A05B52">
          <w:rPr>
            <w:szCs w:val="22"/>
          </w:rPr>
          <w:t>”</w:t>
        </w:r>
      </w:ins>
    </w:p>
    <w:p w14:paraId="5E112124"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3" w:author="kmr2" w:date="2012-08-22T12:12:00Z"/>
          <w:szCs w:val="22"/>
        </w:rPr>
      </w:pPr>
    </w:p>
    <w:p w14:paraId="523147C1"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4" w:author="kmr2" w:date="2012-08-22T12:12:00Z"/>
          <w:szCs w:val="22"/>
        </w:rPr>
      </w:pPr>
      <w:ins w:id="1125" w:author="kmr2" w:date="2012-08-22T12:12:00Z">
        <w:r w:rsidRPr="00A05B52">
          <w:rPr>
            <w:szCs w:val="22"/>
          </w:rPr>
          <w:t>IP 95002, “Supplemental Inspection for One Degraded Cornerstone or Any Three White Inputs in a Strategic Performance Area”</w:t>
        </w:r>
      </w:ins>
    </w:p>
    <w:p w14:paraId="479AA39C"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6" w:author="kmr2" w:date="2012-08-22T12:12:00Z"/>
          <w:szCs w:val="22"/>
        </w:rPr>
      </w:pPr>
    </w:p>
    <w:p w14:paraId="1283721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7" w:author="kmr2" w:date="2012-08-22T12:12:00Z"/>
          <w:szCs w:val="22"/>
        </w:rPr>
      </w:pPr>
      <w:ins w:id="1128" w:author="kmr2" w:date="2012-08-22T12:12:00Z">
        <w:r w:rsidRPr="00A05B52">
          <w:rPr>
            <w:szCs w:val="22"/>
          </w:rPr>
          <w:t>IP 95003, “Inspection for Repetitive Degraded Cornerstones, Multiple Degraded Cornerstones, Multiple Yellow Inputs, or One Red Input”</w:t>
        </w:r>
      </w:ins>
    </w:p>
    <w:p w14:paraId="57BD7F3A"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9" w:author="kmr2" w:date="2012-08-22T12:12:00Z"/>
          <w:szCs w:val="22"/>
        </w:rPr>
      </w:pPr>
    </w:p>
    <w:p w14:paraId="0F366A9A"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0" w:author="kmr2" w:date="2012-08-22T12:12:00Z"/>
          <w:szCs w:val="22"/>
        </w:rPr>
      </w:pPr>
      <w:ins w:id="1131" w:author="kmr2" w:date="2012-08-22T12:12:00Z">
        <w:r w:rsidRPr="00A05B52">
          <w:rPr>
            <w:szCs w:val="22"/>
          </w:rPr>
          <w:t>MD 8.14, “Agency Action Review Meeting”</w:t>
        </w:r>
      </w:ins>
    </w:p>
    <w:p w14:paraId="35A45689"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2" w:author="kmr2" w:date="2012-08-22T12:12:00Z"/>
          <w:szCs w:val="22"/>
        </w:rPr>
      </w:pPr>
    </w:p>
    <w:p w14:paraId="7C988F45"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3" w:author="kmr2" w:date="2012-08-22T12:12:00Z"/>
          <w:szCs w:val="22"/>
        </w:rPr>
      </w:pPr>
      <w:ins w:id="1134" w:author="kmr2" w:date="2012-08-22T12:12:00Z">
        <w:r w:rsidRPr="00A05B52">
          <w:rPr>
            <w:szCs w:val="22"/>
          </w:rPr>
          <w:t>NFPA 805, “Performance-Based Standard for Fire Protection for Light-Water Reactor Electric Generating Plants”</w:t>
        </w:r>
      </w:ins>
    </w:p>
    <w:p w14:paraId="03BD518A"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5" w:author="kmr2" w:date="2012-08-22T12:12:00Z"/>
          <w:szCs w:val="22"/>
        </w:rPr>
      </w:pPr>
    </w:p>
    <w:p w14:paraId="6FE0567D" w14:textId="77777777" w:rsidR="00F105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sectPr w:rsidR="00F10552" w:rsidSect="007F4DC9">
          <w:footerReference w:type="default" r:id="rId29"/>
          <w:pgSz w:w="12240" w:h="15840" w:code="1"/>
          <w:pgMar w:top="1440" w:right="1440" w:bottom="1440" w:left="1440" w:header="720" w:footer="720" w:gutter="0"/>
          <w:cols w:space="720"/>
          <w:noEndnote/>
          <w:docGrid w:linePitch="326"/>
        </w:sectPr>
      </w:pPr>
      <w:ins w:id="1136" w:author="kmr2" w:date="2012-08-22T12:12:00Z">
        <w:r w:rsidRPr="00A05B52">
          <w:rPr>
            <w:szCs w:val="22"/>
          </w:rPr>
          <w:t>NRC Enforcement Manual</w:t>
        </w:r>
      </w:ins>
    </w:p>
    <w:p w14:paraId="1071ED72"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7" w:author="kmr2" w:date="2012-08-22T12:12:00Z"/>
          <w:szCs w:val="22"/>
        </w:rPr>
      </w:pPr>
    </w:p>
    <w:p w14:paraId="7DAEFA9D" w14:textId="77777777" w:rsidR="00D2230D" w:rsidRPr="00A05B52" w:rsidRDefault="00D2230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8" w:author="kmr2" w:date="2012-08-22T12:12:00Z"/>
          <w:szCs w:val="22"/>
        </w:rPr>
      </w:pPr>
      <w:ins w:id="1139" w:author="kmr2" w:date="2012-08-22T12:12:00Z">
        <w:r w:rsidRPr="00A05B52">
          <w:rPr>
            <w:szCs w:val="22"/>
          </w:rPr>
          <w:t>NRC Enforcement Policy</w:t>
        </w:r>
      </w:ins>
    </w:p>
    <w:p w14:paraId="0A26B8DD" w14:textId="77777777" w:rsidR="00A0245C" w:rsidRPr="00A05B52" w:rsidRDefault="00A0245C"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0" w:author="Merzke, Daniel" w:date="2017-03-30T10:20:00Z"/>
          <w:szCs w:val="22"/>
        </w:rPr>
      </w:pPr>
    </w:p>
    <w:p w14:paraId="464CAD6D" w14:textId="77777777" w:rsidR="00A1556F" w:rsidRDefault="00A0245C"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ins w:id="1141" w:author="Merzke, Daniel" w:date="2017-03-30T10:20:00Z">
        <w:r w:rsidRPr="00A05B52">
          <w:rPr>
            <w:szCs w:val="22"/>
          </w:rPr>
          <w:t xml:space="preserve">SECY-99-007, “Recommendations for Reactor Oversight Process </w:t>
        </w:r>
      </w:ins>
      <w:ins w:id="1142" w:author="Merzke, Daniel" w:date="2017-03-30T10:21:00Z">
        <w:r w:rsidRPr="00A05B52">
          <w:rPr>
            <w:szCs w:val="22"/>
          </w:rPr>
          <w:t>Improvements”</w:t>
        </w:r>
      </w:ins>
    </w:p>
    <w:p w14:paraId="4ABE7CFD" w14:textId="77777777" w:rsidR="00F10552" w:rsidRDefault="00F10552"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016E8D9B" w14:textId="748BBEFE" w:rsidR="00E2642D" w:rsidRPr="00A05B52" w:rsidRDefault="00E2642D"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3" w:author="Merzke, Daniel" w:date="2017-04-10T09:15:00Z"/>
          <w:szCs w:val="22"/>
        </w:rPr>
      </w:pPr>
      <w:ins w:id="1144" w:author="Merzke, Daniel" w:date="2017-04-18T10:38:00Z">
        <w:r w:rsidRPr="00A05B52">
          <w:rPr>
            <w:szCs w:val="22"/>
          </w:rPr>
          <w:t>SECY-15-0108, “Recommendation to Revise the Definition of Degraded Cornerstone as Used in the Reactor Oversight Process”</w:t>
        </w:r>
      </w:ins>
    </w:p>
    <w:p w14:paraId="5915745B" w14:textId="77777777" w:rsidR="009D089E" w:rsidRPr="00A05B52" w:rsidRDefault="009D089E"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5" w:author="Merzke, Daniel" w:date="2017-04-10T09:15:00Z"/>
          <w:szCs w:val="22"/>
        </w:rPr>
      </w:pPr>
    </w:p>
    <w:p w14:paraId="271DA672" w14:textId="057F75C8" w:rsidR="009D089E" w:rsidRPr="00A05B52" w:rsidRDefault="009D089E"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6" w:author="Merzke, Daniel" w:date="2017-03-30T10:31:00Z"/>
          <w:szCs w:val="22"/>
        </w:rPr>
      </w:pPr>
      <w:ins w:id="1147" w:author="Merzke, Daniel" w:date="2017-04-10T09:15:00Z">
        <w:r w:rsidRPr="00A05B52">
          <w:rPr>
            <w:szCs w:val="22"/>
          </w:rPr>
          <w:t>SRM-SECY-04-0111, “Recommended Staff Actions Regarding Agency Guidance in the Areas of Safety Conscious Work Environment and Safety Culture”</w:t>
        </w:r>
      </w:ins>
    </w:p>
    <w:p w14:paraId="2FD6DC67" w14:textId="77777777" w:rsidR="00E51D2E" w:rsidRPr="00A05B52" w:rsidRDefault="00E51D2E"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8" w:author="Merzke, Daniel" w:date="2017-03-30T10:31:00Z"/>
          <w:szCs w:val="22"/>
        </w:rPr>
      </w:pPr>
    </w:p>
    <w:p w14:paraId="60D22C57" w14:textId="36CFBB13" w:rsidR="00E51D2E" w:rsidRPr="00A05B52" w:rsidRDefault="00E51D2E"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9" w:author="kmr2" w:date="2012-08-22T12:12:00Z"/>
          <w:szCs w:val="22"/>
        </w:rPr>
      </w:pPr>
      <w:ins w:id="1150" w:author="Merzke, Daniel" w:date="2017-03-30T10:31:00Z">
        <w:r w:rsidRPr="00A05B52">
          <w:rPr>
            <w:szCs w:val="22"/>
          </w:rPr>
          <w:t>SRM-SECY-16-0009, “Recommendations Resulting from the Integrated Prioritization and Re-Baselining of Agency Activities”</w:t>
        </w:r>
      </w:ins>
    </w:p>
    <w:p w14:paraId="0A5D27F8" w14:textId="77777777" w:rsidR="00D2230D" w:rsidRPr="00A05B52" w:rsidRDefault="00D2230D"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151" w:author="kmr2" w:date="2012-08-22T12:09:00Z"/>
          <w:szCs w:val="22"/>
        </w:rPr>
      </w:pPr>
    </w:p>
    <w:p w14:paraId="32D3159C" w14:textId="77777777" w:rsidR="0035585E" w:rsidRPr="00A05B52" w:rsidRDefault="0035585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sectPr w:rsidR="0035585E" w:rsidRPr="00A05B52" w:rsidSect="007F4DC9">
          <w:footerReference w:type="default" r:id="rId30"/>
          <w:pgSz w:w="12240" w:h="15840" w:code="1"/>
          <w:pgMar w:top="1440" w:right="1440" w:bottom="1440" w:left="1440" w:header="720" w:footer="720" w:gutter="0"/>
          <w:cols w:space="720"/>
          <w:noEndnote/>
          <w:docGrid w:linePitch="326"/>
        </w:sectPr>
      </w:pPr>
    </w:p>
    <w:p w14:paraId="66F0C435" w14:textId="77777777" w:rsidR="003A34DE" w:rsidRPr="00A964A6"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5640"/>
        <w:jc w:val="both"/>
        <w:rPr>
          <w:u w:val="single"/>
        </w:rPr>
      </w:pPr>
      <w:r w:rsidRPr="00A964A6">
        <w:rPr>
          <w:bCs/>
          <w:u w:val="single"/>
        </w:rPr>
        <w:lastRenderedPageBreak/>
        <w:t xml:space="preserve">Figure </w:t>
      </w:r>
      <w:proofErr w:type="gramStart"/>
      <w:r w:rsidRPr="00A964A6">
        <w:rPr>
          <w:bCs/>
          <w:u w:val="single"/>
        </w:rPr>
        <w:t>1</w:t>
      </w:r>
      <w:ins w:id="1152" w:author="kmr2" w:date="2013-08-30T08:19:00Z">
        <w:r w:rsidR="008958A0" w:rsidRPr="00A964A6">
          <w:rPr>
            <w:bCs/>
            <w:u w:val="single"/>
            <w:vertAlign w:val="superscript"/>
          </w:rPr>
          <w:t>3</w:t>
        </w:r>
      </w:ins>
      <w:ins w:id="1153" w:author="Merzke, Daniel" w:date="2016-07-06T09:07:00Z">
        <w:r w:rsidR="00954572" w:rsidRPr="00A964A6">
          <w:rPr>
            <w:bCs/>
            <w:u w:val="single"/>
          </w:rPr>
          <w:t xml:space="preserve">  Original</w:t>
        </w:r>
        <w:proofErr w:type="gramEnd"/>
        <w:r w:rsidR="00954572" w:rsidRPr="00A964A6">
          <w:rPr>
            <w:bCs/>
            <w:u w:val="single"/>
          </w:rPr>
          <w:t xml:space="preserve"> Action Matrix</w:t>
        </w:r>
      </w:ins>
    </w:p>
    <w:tbl>
      <w:tblPr>
        <w:tblW w:w="0" w:type="auto"/>
        <w:tblInd w:w="-384" w:type="dxa"/>
        <w:tblLayout w:type="fixed"/>
        <w:tblCellMar>
          <w:left w:w="66" w:type="dxa"/>
          <w:right w:w="66" w:type="dxa"/>
        </w:tblCellMar>
        <w:tblLook w:val="0000" w:firstRow="0" w:lastRow="0" w:firstColumn="0" w:lastColumn="0" w:noHBand="0" w:noVBand="0"/>
      </w:tblPr>
      <w:tblGrid>
        <w:gridCol w:w="540"/>
        <w:gridCol w:w="1350"/>
        <w:gridCol w:w="1980"/>
        <w:gridCol w:w="1980"/>
        <w:gridCol w:w="1980"/>
        <w:gridCol w:w="1980"/>
        <w:gridCol w:w="1980"/>
        <w:gridCol w:w="2160"/>
      </w:tblGrid>
      <w:tr w:rsidR="003A34DE" w14:paraId="59B941C2" w14:textId="77777777">
        <w:tc>
          <w:tcPr>
            <w:tcW w:w="540" w:type="dxa"/>
            <w:tcBorders>
              <w:top w:val="double" w:sz="12" w:space="0" w:color="000000"/>
              <w:left w:val="double" w:sz="12" w:space="0" w:color="000000"/>
              <w:bottom w:val="nil"/>
              <w:right w:val="double" w:sz="12" w:space="0" w:color="000000"/>
            </w:tcBorders>
          </w:tcPr>
          <w:p w14:paraId="3DA40A7C" w14:textId="77777777" w:rsidR="003A34DE" w:rsidRDefault="003A34DE" w:rsidP="007F4DC9"/>
          <w:p w14:paraId="5932F9B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tc>
        <w:tc>
          <w:tcPr>
            <w:tcW w:w="1350" w:type="dxa"/>
            <w:tcBorders>
              <w:top w:val="double" w:sz="12" w:space="0" w:color="000000"/>
              <w:left w:val="single" w:sz="7" w:space="0" w:color="000000"/>
              <w:bottom w:val="double" w:sz="12" w:space="0" w:color="000000"/>
              <w:right w:val="nil"/>
            </w:tcBorders>
          </w:tcPr>
          <w:p w14:paraId="13A36E1A" w14:textId="77777777" w:rsidR="003A34DE" w:rsidRDefault="003A34DE" w:rsidP="007F4DC9">
            <w:pPr>
              <w:rPr>
                <w:sz w:val="18"/>
                <w:szCs w:val="18"/>
              </w:rPr>
            </w:pPr>
          </w:p>
          <w:p w14:paraId="7FC395E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tc>
        <w:tc>
          <w:tcPr>
            <w:tcW w:w="1980" w:type="dxa"/>
            <w:tcBorders>
              <w:top w:val="double" w:sz="12" w:space="0" w:color="000000"/>
              <w:left w:val="nil"/>
              <w:bottom w:val="double" w:sz="12" w:space="0" w:color="000000"/>
              <w:right w:val="nil"/>
            </w:tcBorders>
          </w:tcPr>
          <w:p w14:paraId="0D5A1962" w14:textId="77777777" w:rsidR="003A34DE" w:rsidRDefault="003A34DE" w:rsidP="007F4DC9">
            <w:pPr>
              <w:rPr>
                <w:sz w:val="18"/>
                <w:szCs w:val="18"/>
              </w:rPr>
            </w:pPr>
          </w:p>
          <w:p w14:paraId="548C781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Licensee Response Column</w:t>
            </w:r>
          </w:p>
        </w:tc>
        <w:tc>
          <w:tcPr>
            <w:tcW w:w="1980" w:type="dxa"/>
            <w:tcBorders>
              <w:top w:val="double" w:sz="12" w:space="0" w:color="000000"/>
              <w:left w:val="nil"/>
              <w:bottom w:val="double" w:sz="12" w:space="0" w:color="000000"/>
              <w:right w:val="nil"/>
            </w:tcBorders>
          </w:tcPr>
          <w:p w14:paraId="2BE768F0" w14:textId="77777777" w:rsidR="003A34DE" w:rsidRDefault="003A34DE" w:rsidP="007F4DC9">
            <w:pPr>
              <w:rPr>
                <w:sz w:val="12"/>
                <w:szCs w:val="12"/>
              </w:rPr>
            </w:pPr>
          </w:p>
          <w:p w14:paraId="67B1989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Regulatory Response  Column</w:t>
            </w:r>
          </w:p>
        </w:tc>
        <w:tc>
          <w:tcPr>
            <w:tcW w:w="1980" w:type="dxa"/>
            <w:tcBorders>
              <w:top w:val="double" w:sz="12" w:space="0" w:color="000000"/>
              <w:left w:val="nil"/>
              <w:bottom w:val="double" w:sz="12" w:space="0" w:color="000000"/>
              <w:right w:val="nil"/>
            </w:tcBorders>
          </w:tcPr>
          <w:p w14:paraId="233733FE" w14:textId="77777777" w:rsidR="003A34DE" w:rsidRDefault="003A34DE" w:rsidP="007F4DC9">
            <w:pPr>
              <w:rPr>
                <w:sz w:val="12"/>
                <w:szCs w:val="12"/>
              </w:rPr>
            </w:pPr>
          </w:p>
          <w:p w14:paraId="17D2630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Degraded Cornerstone  Column</w:t>
            </w:r>
          </w:p>
        </w:tc>
        <w:tc>
          <w:tcPr>
            <w:tcW w:w="1980" w:type="dxa"/>
            <w:tcBorders>
              <w:top w:val="double" w:sz="12" w:space="0" w:color="000000"/>
              <w:left w:val="nil"/>
              <w:bottom w:val="double" w:sz="12" w:space="0" w:color="000000"/>
              <w:right w:val="nil"/>
            </w:tcBorders>
          </w:tcPr>
          <w:p w14:paraId="7D2DCF84" w14:textId="77777777" w:rsidR="003A34DE" w:rsidRDefault="003A34DE" w:rsidP="007F4DC9">
            <w:pPr>
              <w:rPr>
                <w:sz w:val="12"/>
                <w:szCs w:val="12"/>
              </w:rPr>
            </w:pPr>
          </w:p>
          <w:p w14:paraId="617F023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Multiple/ Repetitive  Degraded Cornerstone  Column</w:t>
            </w:r>
          </w:p>
        </w:tc>
        <w:tc>
          <w:tcPr>
            <w:tcW w:w="1980" w:type="dxa"/>
            <w:tcBorders>
              <w:top w:val="double" w:sz="12" w:space="0" w:color="000000"/>
              <w:left w:val="nil"/>
              <w:bottom w:val="double" w:sz="12" w:space="0" w:color="000000"/>
              <w:right w:val="double" w:sz="12" w:space="0" w:color="000000"/>
            </w:tcBorders>
          </w:tcPr>
          <w:p w14:paraId="6084331F" w14:textId="77777777" w:rsidR="003A34DE" w:rsidRDefault="003A34DE" w:rsidP="007F4DC9">
            <w:pPr>
              <w:rPr>
                <w:sz w:val="12"/>
                <w:szCs w:val="12"/>
              </w:rPr>
            </w:pPr>
          </w:p>
          <w:p w14:paraId="4AAA08D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Unacceptable  Performance Column</w:t>
            </w:r>
          </w:p>
        </w:tc>
        <w:tc>
          <w:tcPr>
            <w:tcW w:w="2160" w:type="dxa"/>
            <w:tcBorders>
              <w:top w:val="double" w:sz="12" w:space="0" w:color="000000"/>
              <w:left w:val="single" w:sz="7" w:space="0" w:color="000000"/>
              <w:bottom w:val="double" w:sz="12" w:space="0" w:color="000000"/>
              <w:right w:val="double" w:sz="12" w:space="0" w:color="000000"/>
            </w:tcBorders>
          </w:tcPr>
          <w:p w14:paraId="78234054" w14:textId="77777777" w:rsidR="003A34DE" w:rsidRDefault="003A34DE" w:rsidP="007F4DC9">
            <w:pPr>
              <w:rPr>
                <w:sz w:val="12"/>
                <w:szCs w:val="12"/>
              </w:rPr>
            </w:pPr>
          </w:p>
          <w:p w14:paraId="7B67D73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r>
              <w:rPr>
                <w:sz w:val="12"/>
                <w:szCs w:val="12"/>
              </w:rPr>
              <w:t>IMC 0350 Process</w:t>
            </w:r>
          </w:p>
        </w:tc>
      </w:tr>
      <w:tr w:rsidR="003A34DE" w14:paraId="00E204B0" w14:textId="77777777">
        <w:tc>
          <w:tcPr>
            <w:tcW w:w="540" w:type="dxa"/>
            <w:tcBorders>
              <w:top w:val="nil"/>
              <w:left w:val="double" w:sz="12" w:space="0" w:color="000000"/>
              <w:bottom w:val="double" w:sz="12" w:space="0" w:color="000000"/>
              <w:right w:val="double" w:sz="12" w:space="0" w:color="000000"/>
            </w:tcBorders>
            <w:vAlign w:val="bottom"/>
          </w:tcPr>
          <w:p w14:paraId="331CA065" w14:textId="77777777" w:rsidR="003A34DE" w:rsidRDefault="003A34DE" w:rsidP="007F4DC9">
            <w:pPr>
              <w:rPr>
                <w:sz w:val="21"/>
                <w:szCs w:val="21"/>
              </w:rPr>
            </w:pPr>
          </w:p>
          <w:p w14:paraId="6C421243" w14:textId="77777777" w:rsidR="003A34DE" w:rsidRDefault="003A34DE" w:rsidP="007F4DC9">
            <w:r w:rsidRPr="00791C36">
              <w:object w:dxaOrig="156" w:dyaOrig="156" w14:anchorId="0D9AB0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52.5pt" o:ole="">
                  <v:imagedata r:id="rId31" o:title="" cropbottom="-378092f"/>
                </v:shape>
                <o:OLEObject Type="Embed" ProgID="Unknown" ShapeID="_x0000_i1025" DrawAspect="Content" ObjectID="_1555935853" r:id="rId32">
                  <o:FieldCodes>\* MERGEFORMAT</o:FieldCodes>
                </o:OLEObject>
              </w:object>
            </w:r>
          </w:p>
          <w:p w14:paraId="3DC390C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double" w:sz="7" w:space="0" w:color="000000"/>
              <w:right w:val="double" w:sz="7" w:space="0" w:color="000000"/>
            </w:tcBorders>
            <w:shd w:val="pct30" w:color="000000" w:fill="FFFFFF"/>
          </w:tcPr>
          <w:p w14:paraId="1296B0B6" w14:textId="77777777" w:rsidR="003A34DE" w:rsidRDefault="003A34DE" w:rsidP="007F4DC9">
            <w:pPr>
              <w:rPr>
                <w:sz w:val="21"/>
                <w:szCs w:val="21"/>
              </w:rPr>
            </w:pPr>
          </w:p>
          <w:p w14:paraId="3A05FE5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12FB7A12" w14:textId="77777777" w:rsidR="003A34DE" w:rsidRDefault="003A34DE" w:rsidP="007F4DC9">
            <w:pPr>
              <w:rPr>
                <w:sz w:val="12"/>
                <w:szCs w:val="12"/>
              </w:rPr>
            </w:pPr>
          </w:p>
          <w:p w14:paraId="5486C0E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All Assessment Inputs (Performance Indicators (PIs) and Inspection Findings) Green; Cornerstone Objectives Fully Met</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50A453BC" w14:textId="77777777" w:rsidR="003A34DE" w:rsidRDefault="003A34DE" w:rsidP="007F4DC9">
            <w:pPr>
              <w:rPr>
                <w:sz w:val="12"/>
                <w:szCs w:val="12"/>
              </w:rPr>
            </w:pPr>
          </w:p>
          <w:p w14:paraId="4B2D350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One or Two White Inputs (in different cornerstones) in a Strategic Performance Area; Cornerstone Objectives Fully Met</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20573BCF" w14:textId="77777777" w:rsidR="003A34DE" w:rsidRDefault="003A34DE" w:rsidP="007F4DC9">
            <w:pPr>
              <w:rPr>
                <w:sz w:val="12"/>
                <w:szCs w:val="12"/>
              </w:rPr>
            </w:pPr>
          </w:p>
          <w:p w14:paraId="4D9E42E0" w14:textId="44DD2643" w:rsidR="003A34DE" w:rsidRPr="004940E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vertAlign w:val="superscript"/>
              </w:rPr>
            </w:pPr>
            <w:r>
              <w:rPr>
                <w:sz w:val="12"/>
                <w:szCs w:val="12"/>
              </w:rPr>
              <w:t xml:space="preserve">One Degraded Cornerstone (2 White Inputs or 1 Yellow Input) or any 3 White Inputs in a Strategic Performance Area; Cornerstone Objectives Met with </w:t>
            </w:r>
            <w:ins w:id="1154" w:author="Merzke, Daniel" w:date="2016-09-20T13:21:00Z">
              <w:r w:rsidR="00DC1944">
                <w:rPr>
                  <w:sz w:val="12"/>
                  <w:szCs w:val="12"/>
                </w:rPr>
                <w:t>Minimal Reduction in Safety Margin</w:t>
              </w:r>
            </w:ins>
            <w:ins w:id="1155" w:author="Merzke, Daniel" w:date="2016-09-26T08:50:00Z">
              <w:r w:rsidR="004940EE">
                <w:rPr>
                  <w:sz w:val="12"/>
                  <w:szCs w:val="12"/>
                  <w:vertAlign w:val="superscript"/>
                </w:rPr>
                <w:t>4</w:t>
              </w:r>
            </w:ins>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4B785A93" w14:textId="77777777" w:rsidR="003A34DE" w:rsidRDefault="003A34DE" w:rsidP="007F4DC9">
            <w:pPr>
              <w:rPr>
                <w:sz w:val="12"/>
                <w:szCs w:val="12"/>
              </w:rPr>
            </w:pPr>
          </w:p>
          <w:p w14:paraId="63379304" w14:textId="0B4EC4F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Repetitive Degraded Cornerstone, Multiple Degraded Cornerstones, Multiple Yellow Inputs, or 1 Red Input; Cornerstone Objectives Met with Longstanding Issues or Significant </w:t>
            </w:r>
            <w:ins w:id="1156" w:author="Merzke, Daniel" w:date="2016-09-20T13:22:00Z">
              <w:r w:rsidR="00DC1944">
                <w:rPr>
                  <w:sz w:val="12"/>
                  <w:szCs w:val="12"/>
                </w:rPr>
                <w:t xml:space="preserve">Reduction </w:t>
              </w:r>
            </w:ins>
            <w:r>
              <w:rPr>
                <w:sz w:val="12"/>
                <w:szCs w:val="12"/>
              </w:rPr>
              <w:t xml:space="preserve">in Safety </w:t>
            </w:r>
            <w:ins w:id="1157" w:author="Merzke, Daniel" w:date="2016-09-20T13:22:00Z">
              <w:r w:rsidR="00DC1944">
                <w:rPr>
                  <w:sz w:val="12"/>
                  <w:szCs w:val="12"/>
                </w:rPr>
                <w:t>Margin</w:t>
              </w:r>
            </w:ins>
          </w:p>
        </w:tc>
        <w:tc>
          <w:tcPr>
            <w:tcW w:w="1980" w:type="dxa"/>
            <w:tcBorders>
              <w:top w:val="single" w:sz="7" w:space="0" w:color="000000"/>
              <w:left w:val="single" w:sz="7" w:space="0" w:color="000000"/>
              <w:bottom w:val="double" w:sz="7" w:space="0" w:color="000000"/>
              <w:right w:val="double" w:sz="12" w:space="0" w:color="000000"/>
            </w:tcBorders>
            <w:shd w:val="pct30" w:color="000000" w:fill="FFFFFF"/>
          </w:tcPr>
          <w:p w14:paraId="660FE395" w14:textId="77777777" w:rsidR="003A34DE" w:rsidRDefault="003A34DE" w:rsidP="007F4DC9">
            <w:pPr>
              <w:rPr>
                <w:sz w:val="12"/>
                <w:szCs w:val="12"/>
              </w:rPr>
            </w:pPr>
          </w:p>
          <w:p w14:paraId="0A9AB0E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Overall Unacceptable Performance; Plants Not Permitted to Operate Within this Band, Unacceptable Margin to Safety</w:t>
            </w:r>
          </w:p>
        </w:tc>
        <w:tc>
          <w:tcPr>
            <w:tcW w:w="2160" w:type="dxa"/>
            <w:tcBorders>
              <w:top w:val="single" w:sz="7" w:space="0" w:color="000000"/>
              <w:left w:val="single" w:sz="7" w:space="0" w:color="000000"/>
              <w:bottom w:val="double" w:sz="7" w:space="0" w:color="000000"/>
              <w:right w:val="double" w:sz="12" w:space="0" w:color="000000"/>
            </w:tcBorders>
            <w:shd w:val="pct30" w:color="000000" w:fill="FFFFFF"/>
          </w:tcPr>
          <w:p w14:paraId="6B809B33" w14:textId="77777777" w:rsidR="003A34DE" w:rsidRDefault="003A34DE" w:rsidP="007F4DC9">
            <w:pPr>
              <w:rPr>
                <w:sz w:val="12"/>
                <w:szCs w:val="12"/>
              </w:rPr>
            </w:pPr>
          </w:p>
          <w:p w14:paraId="3FCEF03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Plants in a shutdown condition with performance problems placed under the IMC 0350 process</w:t>
            </w:r>
          </w:p>
        </w:tc>
      </w:tr>
      <w:tr w:rsidR="003A34DE" w14:paraId="4B114E33" w14:textId="77777777">
        <w:tc>
          <w:tcPr>
            <w:tcW w:w="540" w:type="dxa"/>
            <w:vMerge w:val="restart"/>
            <w:tcBorders>
              <w:top w:val="single" w:sz="7" w:space="0" w:color="000000"/>
              <w:left w:val="double" w:sz="12" w:space="0" w:color="000000"/>
              <w:bottom w:val="nil"/>
              <w:right w:val="double" w:sz="12" w:space="0" w:color="000000"/>
            </w:tcBorders>
            <w:vAlign w:val="bottom"/>
          </w:tcPr>
          <w:p w14:paraId="79DA88D5" w14:textId="77777777" w:rsidR="003A34DE" w:rsidRDefault="003A34DE" w:rsidP="007F4DC9">
            <w:pPr>
              <w:rPr>
                <w:sz w:val="21"/>
                <w:szCs w:val="21"/>
              </w:rPr>
            </w:pPr>
          </w:p>
          <w:p w14:paraId="4FC05CB9" w14:textId="77777777" w:rsidR="003A34DE" w:rsidRDefault="003A34DE" w:rsidP="007F4DC9">
            <w:r w:rsidRPr="00791C36">
              <w:object w:dxaOrig="158" w:dyaOrig="157" w14:anchorId="02624D82">
                <v:shape id="_x0000_i1026" type="#_x0000_t75" style="width:7.5pt;height:67.5pt" o:ole="">
                  <v:imagedata r:id="rId31" o:title="" cropbottom="-495068f"/>
                </v:shape>
                <o:OLEObject Type="Embed" ProgID="Unknown" ShapeID="_x0000_i1026" DrawAspect="Content" ObjectID="_1555935854" r:id="rId33">
                  <o:FieldCodes>\* MERGEFORMAT</o:FieldCodes>
                </o:OLEObject>
              </w:object>
            </w:r>
          </w:p>
          <w:p w14:paraId="21B208A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4602307A" w14:textId="77777777" w:rsidR="003A34DE" w:rsidRDefault="003A34DE" w:rsidP="007F4DC9">
            <w:pPr>
              <w:rPr>
                <w:sz w:val="21"/>
                <w:szCs w:val="21"/>
              </w:rPr>
            </w:pPr>
          </w:p>
          <w:p w14:paraId="5D0A9B4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Regulatory </w:t>
            </w:r>
          </w:p>
          <w:p w14:paraId="7AF4B0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Performance</w:t>
            </w:r>
          </w:p>
          <w:p w14:paraId="182F0AB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Meeting</w:t>
            </w:r>
          </w:p>
        </w:tc>
        <w:tc>
          <w:tcPr>
            <w:tcW w:w="1980" w:type="dxa"/>
            <w:tcBorders>
              <w:top w:val="single" w:sz="7" w:space="0" w:color="000000"/>
              <w:left w:val="single" w:sz="7" w:space="0" w:color="000000"/>
              <w:bottom w:val="single" w:sz="7" w:space="0" w:color="000000"/>
              <w:right w:val="single" w:sz="7" w:space="0" w:color="000000"/>
            </w:tcBorders>
          </w:tcPr>
          <w:p w14:paraId="5FBB5736" w14:textId="77777777" w:rsidR="003A34DE" w:rsidRDefault="003A34DE" w:rsidP="007F4DC9">
            <w:pPr>
              <w:rPr>
                <w:sz w:val="12"/>
                <w:szCs w:val="12"/>
              </w:rPr>
            </w:pPr>
          </w:p>
          <w:p w14:paraId="310DA40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35BAD6F" w14:textId="77777777" w:rsidR="003A34DE" w:rsidRDefault="003A34DE" w:rsidP="007F4DC9">
            <w:pPr>
              <w:rPr>
                <w:sz w:val="12"/>
                <w:szCs w:val="12"/>
              </w:rPr>
            </w:pPr>
          </w:p>
          <w:p w14:paraId="1F19814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Branch Chief (BC) or Division Director (DD) Meet with Licensee</w:t>
            </w:r>
          </w:p>
        </w:tc>
        <w:tc>
          <w:tcPr>
            <w:tcW w:w="1980" w:type="dxa"/>
            <w:tcBorders>
              <w:top w:val="single" w:sz="7" w:space="0" w:color="000000"/>
              <w:left w:val="single" w:sz="7" w:space="0" w:color="000000"/>
              <w:bottom w:val="single" w:sz="7" w:space="0" w:color="000000"/>
              <w:right w:val="single" w:sz="7" w:space="0" w:color="000000"/>
            </w:tcBorders>
          </w:tcPr>
          <w:p w14:paraId="308211C2" w14:textId="77777777" w:rsidR="003A34DE" w:rsidRDefault="003A34DE" w:rsidP="007F4DC9">
            <w:pPr>
              <w:rPr>
                <w:sz w:val="12"/>
                <w:szCs w:val="12"/>
              </w:rPr>
            </w:pPr>
          </w:p>
          <w:p w14:paraId="08F00E7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DD or Regional Administrator (RA) Meet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C673CD9" w14:textId="77777777" w:rsidR="003A34DE" w:rsidRDefault="003A34DE" w:rsidP="007F4DC9">
            <w:pPr>
              <w:rPr>
                <w:sz w:val="12"/>
                <w:szCs w:val="12"/>
              </w:rPr>
            </w:pPr>
          </w:p>
          <w:p w14:paraId="1F96405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(or EDO) Meet with Senior Licensee Management</w:t>
            </w:r>
          </w:p>
        </w:tc>
        <w:tc>
          <w:tcPr>
            <w:tcW w:w="1980" w:type="dxa"/>
            <w:tcBorders>
              <w:top w:val="single" w:sz="7" w:space="0" w:color="000000"/>
              <w:left w:val="single" w:sz="7" w:space="0" w:color="000000"/>
              <w:bottom w:val="single" w:sz="7" w:space="0" w:color="000000"/>
              <w:right w:val="double" w:sz="12" w:space="0" w:color="000000"/>
            </w:tcBorders>
          </w:tcPr>
          <w:p w14:paraId="622E94C7" w14:textId="77777777" w:rsidR="003A34DE" w:rsidRDefault="003A34DE" w:rsidP="007F4DC9">
            <w:pPr>
              <w:rPr>
                <w:sz w:val="12"/>
                <w:szCs w:val="12"/>
              </w:rPr>
            </w:pPr>
          </w:p>
          <w:p w14:paraId="300E945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 meeting with Senior Licensee Management</w:t>
            </w:r>
          </w:p>
        </w:tc>
        <w:tc>
          <w:tcPr>
            <w:tcW w:w="2160" w:type="dxa"/>
            <w:tcBorders>
              <w:top w:val="single" w:sz="7" w:space="0" w:color="000000"/>
              <w:left w:val="single" w:sz="7" w:space="0" w:color="000000"/>
              <w:bottom w:val="single" w:sz="7" w:space="0" w:color="000000"/>
              <w:right w:val="double" w:sz="12" w:space="0" w:color="000000"/>
            </w:tcBorders>
          </w:tcPr>
          <w:p w14:paraId="3A5CFB8F" w14:textId="77777777" w:rsidR="003A34DE" w:rsidRDefault="003A34DE" w:rsidP="007F4DC9">
            <w:pPr>
              <w:rPr>
                <w:sz w:val="12"/>
                <w:szCs w:val="12"/>
              </w:rPr>
            </w:pPr>
          </w:p>
          <w:p w14:paraId="1C2B7AC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RA (or EDO) Meet with Senior Licensee Management</w:t>
            </w:r>
          </w:p>
        </w:tc>
      </w:tr>
      <w:tr w:rsidR="003A34DE" w14:paraId="7C422377" w14:textId="77777777">
        <w:tc>
          <w:tcPr>
            <w:tcW w:w="540" w:type="dxa"/>
            <w:vMerge/>
            <w:tcBorders>
              <w:top w:val="nil"/>
              <w:left w:val="double" w:sz="12" w:space="0" w:color="000000"/>
              <w:bottom w:val="nil"/>
              <w:right w:val="double" w:sz="12" w:space="0" w:color="000000"/>
            </w:tcBorders>
          </w:tcPr>
          <w:p w14:paraId="71F1DFA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671EF84A" w14:textId="77777777" w:rsidR="003A34DE" w:rsidRDefault="003A34DE" w:rsidP="007F4DC9">
            <w:pPr>
              <w:rPr>
                <w:sz w:val="21"/>
                <w:szCs w:val="21"/>
              </w:rPr>
            </w:pPr>
          </w:p>
          <w:p w14:paraId="2A28263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Action</w:t>
            </w:r>
          </w:p>
        </w:tc>
        <w:tc>
          <w:tcPr>
            <w:tcW w:w="1980" w:type="dxa"/>
            <w:tcBorders>
              <w:top w:val="single" w:sz="7" w:space="0" w:color="000000"/>
              <w:left w:val="single" w:sz="7" w:space="0" w:color="000000"/>
              <w:bottom w:val="single" w:sz="7" w:space="0" w:color="000000"/>
              <w:right w:val="single" w:sz="7" w:space="0" w:color="000000"/>
            </w:tcBorders>
          </w:tcPr>
          <w:p w14:paraId="614FFFEC" w14:textId="77777777" w:rsidR="003A34DE" w:rsidRDefault="003A34DE" w:rsidP="007F4DC9">
            <w:pPr>
              <w:rPr>
                <w:sz w:val="12"/>
                <w:szCs w:val="12"/>
              </w:rPr>
            </w:pPr>
          </w:p>
          <w:p w14:paraId="5519F40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Corrective Action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FB45F1A" w14:textId="77777777" w:rsidR="003A34DE" w:rsidRDefault="003A34DE" w:rsidP="007F4DC9">
            <w:pPr>
              <w:rPr>
                <w:sz w:val="12"/>
                <w:szCs w:val="12"/>
              </w:rPr>
            </w:pPr>
          </w:p>
          <w:p w14:paraId="25B1541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root cause evaluation and corrective action with NRC Oversight</w:t>
            </w:r>
          </w:p>
        </w:tc>
        <w:tc>
          <w:tcPr>
            <w:tcW w:w="1980" w:type="dxa"/>
            <w:tcBorders>
              <w:top w:val="single" w:sz="7" w:space="0" w:color="000000"/>
              <w:left w:val="single" w:sz="7" w:space="0" w:color="000000"/>
              <w:bottom w:val="single" w:sz="7" w:space="0" w:color="000000"/>
              <w:right w:val="single" w:sz="7" w:space="0" w:color="000000"/>
            </w:tcBorders>
          </w:tcPr>
          <w:p w14:paraId="1EF4DD6A" w14:textId="77777777" w:rsidR="003A34DE" w:rsidRDefault="003A34DE" w:rsidP="007F4DC9">
            <w:pPr>
              <w:rPr>
                <w:sz w:val="12"/>
                <w:szCs w:val="12"/>
              </w:rPr>
            </w:pPr>
          </w:p>
          <w:p w14:paraId="32DEEF2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cumulative root cause evaluation with NRC Oversight</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2D8A1F49" w14:textId="77777777" w:rsidR="003A34DE" w:rsidRDefault="003A34DE" w:rsidP="007F4DC9">
            <w:pPr>
              <w:rPr>
                <w:sz w:val="12"/>
                <w:szCs w:val="12"/>
              </w:rPr>
            </w:pPr>
          </w:p>
          <w:p w14:paraId="26DF051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Performance Improvement Plan with NRC Oversight</w:t>
            </w:r>
          </w:p>
        </w:tc>
        <w:tc>
          <w:tcPr>
            <w:tcW w:w="1980" w:type="dxa"/>
            <w:tcBorders>
              <w:top w:val="single" w:sz="7" w:space="0" w:color="000000"/>
              <w:left w:val="single" w:sz="7" w:space="0" w:color="000000"/>
              <w:bottom w:val="single" w:sz="7" w:space="0" w:color="000000"/>
              <w:right w:val="double" w:sz="12" w:space="0" w:color="000000"/>
            </w:tcBorders>
          </w:tcPr>
          <w:p w14:paraId="54D42252" w14:textId="77777777" w:rsidR="003A34DE" w:rsidRDefault="003A34DE" w:rsidP="007F4DC9">
            <w:pPr>
              <w:rPr>
                <w:sz w:val="12"/>
                <w:szCs w:val="12"/>
              </w:rPr>
            </w:pPr>
          </w:p>
          <w:p w14:paraId="6935762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4301E818" w14:textId="77777777" w:rsidR="003A34DE" w:rsidRDefault="003A34DE" w:rsidP="007F4DC9">
            <w:pPr>
              <w:rPr>
                <w:sz w:val="12"/>
                <w:szCs w:val="12"/>
              </w:rPr>
            </w:pPr>
          </w:p>
          <w:p w14:paraId="3B31B03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Licensee Performance Improvement Plan / Restart Plan with NRC Oversight</w:t>
            </w:r>
          </w:p>
        </w:tc>
      </w:tr>
      <w:tr w:rsidR="003A34DE" w14:paraId="24EB5C07" w14:textId="77777777">
        <w:tc>
          <w:tcPr>
            <w:tcW w:w="540" w:type="dxa"/>
            <w:vMerge/>
            <w:tcBorders>
              <w:top w:val="nil"/>
              <w:left w:val="double" w:sz="12" w:space="0" w:color="000000"/>
              <w:bottom w:val="nil"/>
              <w:right w:val="double" w:sz="12" w:space="0" w:color="000000"/>
            </w:tcBorders>
          </w:tcPr>
          <w:p w14:paraId="1057853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089F5C7D" w14:textId="77777777" w:rsidR="003A34DE" w:rsidRDefault="003A34DE" w:rsidP="007F4DC9">
            <w:pPr>
              <w:rPr>
                <w:sz w:val="21"/>
                <w:szCs w:val="21"/>
              </w:rPr>
            </w:pPr>
          </w:p>
          <w:p w14:paraId="64ABED6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NRC Inspection</w:t>
            </w:r>
          </w:p>
        </w:tc>
        <w:tc>
          <w:tcPr>
            <w:tcW w:w="1980" w:type="dxa"/>
            <w:tcBorders>
              <w:top w:val="single" w:sz="7" w:space="0" w:color="000000"/>
              <w:left w:val="single" w:sz="7" w:space="0" w:color="000000"/>
              <w:bottom w:val="single" w:sz="7" w:space="0" w:color="000000"/>
              <w:right w:val="single" w:sz="7" w:space="0" w:color="000000"/>
            </w:tcBorders>
          </w:tcPr>
          <w:p w14:paraId="32BF0832" w14:textId="77777777" w:rsidR="003A34DE" w:rsidRDefault="003A34DE" w:rsidP="007F4DC9">
            <w:pPr>
              <w:rPr>
                <w:sz w:val="12"/>
                <w:szCs w:val="12"/>
              </w:rPr>
            </w:pPr>
          </w:p>
          <w:p w14:paraId="65AA2B1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Risk-Informed Baseline Inspection</w:t>
            </w:r>
          </w:p>
          <w:p w14:paraId="4C443C1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Program </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0C32329" w14:textId="77777777" w:rsidR="003A34DE" w:rsidRDefault="003A34DE" w:rsidP="007F4DC9">
            <w:pPr>
              <w:rPr>
                <w:sz w:val="12"/>
                <w:szCs w:val="12"/>
              </w:rPr>
            </w:pPr>
          </w:p>
          <w:p w14:paraId="0928DB0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95001</w:t>
            </w:r>
          </w:p>
        </w:tc>
        <w:tc>
          <w:tcPr>
            <w:tcW w:w="1980" w:type="dxa"/>
            <w:tcBorders>
              <w:top w:val="single" w:sz="7" w:space="0" w:color="000000"/>
              <w:left w:val="single" w:sz="7" w:space="0" w:color="000000"/>
              <w:bottom w:val="single" w:sz="7" w:space="0" w:color="000000"/>
              <w:right w:val="single" w:sz="7" w:space="0" w:color="000000"/>
            </w:tcBorders>
          </w:tcPr>
          <w:p w14:paraId="7F683EA3" w14:textId="77777777" w:rsidR="003A34DE" w:rsidRDefault="003A34DE" w:rsidP="007F4DC9">
            <w:pPr>
              <w:rPr>
                <w:sz w:val="12"/>
                <w:szCs w:val="12"/>
              </w:rPr>
            </w:pPr>
          </w:p>
          <w:p w14:paraId="5D37E6E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95002</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44A21724" w14:textId="77777777" w:rsidR="003A34DE" w:rsidRDefault="003A34DE" w:rsidP="007F4DC9">
            <w:pPr>
              <w:rPr>
                <w:sz w:val="12"/>
                <w:szCs w:val="12"/>
              </w:rPr>
            </w:pPr>
          </w:p>
          <w:p w14:paraId="195E972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95003</w:t>
            </w:r>
          </w:p>
        </w:tc>
        <w:tc>
          <w:tcPr>
            <w:tcW w:w="1980" w:type="dxa"/>
            <w:tcBorders>
              <w:top w:val="single" w:sz="7" w:space="0" w:color="000000"/>
              <w:left w:val="single" w:sz="7" w:space="0" w:color="000000"/>
              <w:bottom w:val="single" w:sz="7" w:space="0" w:color="000000"/>
              <w:right w:val="double" w:sz="12" w:space="0" w:color="000000"/>
            </w:tcBorders>
          </w:tcPr>
          <w:p w14:paraId="5CD942D4" w14:textId="77777777" w:rsidR="003A34DE" w:rsidRDefault="003A34DE" w:rsidP="007F4DC9">
            <w:pPr>
              <w:rPr>
                <w:sz w:val="12"/>
                <w:szCs w:val="12"/>
              </w:rPr>
            </w:pPr>
          </w:p>
          <w:p w14:paraId="15E5976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23EF3DB1" w14:textId="77777777" w:rsidR="003A34DE" w:rsidRDefault="003A34DE" w:rsidP="007F4DC9">
            <w:pPr>
              <w:rPr>
                <w:sz w:val="12"/>
                <w:szCs w:val="12"/>
              </w:rPr>
            </w:pPr>
          </w:p>
          <w:p w14:paraId="2C1E63E7" w14:textId="67E719F6"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 xml:space="preserve">Baseline and </w:t>
            </w:r>
            <w:ins w:id="1158" w:author="kmr2" w:date="2013-08-06T11:39:00Z">
              <w:r w:rsidR="000E63C4">
                <w:rPr>
                  <w:sz w:val="12"/>
                  <w:szCs w:val="12"/>
                </w:rPr>
                <w:t>supplemental as</w:t>
              </w:r>
            </w:ins>
            <w:r>
              <w:rPr>
                <w:sz w:val="12"/>
                <w:szCs w:val="12"/>
              </w:rPr>
              <w:t xml:space="preserve"> practicable, plus special inspections per restart checklist.</w:t>
            </w:r>
          </w:p>
        </w:tc>
      </w:tr>
      <w:tr w:rsidR="003A34DE" w14:paraId="33B31567" w14:textId="77777777">
        <w:tc>
          <w:tcPr>
            <w:tcW w:w="540" w:type="dxa"/>
            <w:vMerge/>
            <w:tcBorders>
              <w:top w:val="nil"/>
              <w:left w:val="double" w:sz="12" w:space="0" w:color="000000"/>
              <w:bottom w:val="double" w:sz="12" w:space="0" w:color="000000"/>
              <w:right w:val="double" w:sz="12" w:space="0" w:color="000000"/>
            </w:tcBorders>
          </w:tcPr>
          <w:p w14:paraId="74363A7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double" w:sz="12" w:space="0" w:color="000000"/>
              <w:right w:val="double" w:sz="7" w:space="0" w:color="000000"/>
            </w:tcBorders>
            <w:shd w:val="pct30" w:color="000000" w:fill="FFFFFF"/>
          </w:tcPr>
          <w:p w14:paraId="5F6E5487" w14:textId="77777777" w:rsidR="003A34DE" w:rsidRDefault="003A34DE" w:rsidP="007F4DC9">
            <w:pPr>
              <w:rPr>
                <w:sz w:val="21"/>
                <w:szCs w:val="21"/>
              </w:rPr>
            </w:pPr>
          </w:p>
          <w:p w14:paraId="26ADA2C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Regulatory </w:t>
            </w:r>
          </w:p>
          <w:p w14:paraId="6E4A56B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Actions</w:t>
            </w:r>
            <w:r>
              <w:rPr>
                <w:sz w:val="12"/>
                <w:szCs w:val="12"/>
                <w:vertAlign w:val="superscript"/>
              </w:rPr>
              <w:t>1</w:t>
            </w:r>
          </w:p>
        </w:tc>
        <w:tc>
          <w:tcPr>
            <w:tcW w:w="1980" w:type="dxa"/>
            <w:tcBorders>
              <w:top w:val="single" w:sz="7" w:space="0" w:color="000000"/>
              <w:left w:val="single" w:sz="7" w:space="0" w:color="000000"/>
              <w:bottom w:val="double" w:sz="12" w:space="0" w:color="000000"/>
              <w:right w:val="single" w:sz="7" w:space="0" w:color="000000"/>
            </w:tcBorders>
          </w:tcPr>
          <w:p w14:paraId="34ED09E3" w14:textId="77777777" w:rsidR="003A34DE" w:rsidRDefault="003A34DE" w:rsidP="007F4DC9">
            <w:pPr>
              <w:rPr>
                <w:sz w:val="12"/>
                <w:szCs w:val="12"/>
              </w:rPr>
            </w:pPr>
          </w:p>
          <w:p w14:paraId="04A122D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34C2F9C9" w14:textId="77777777" w:rsidR="003A34DE" w:rsidRDefault="003A34DE" w:rsidP="007F4DC9">
            <w:pPr>
              <w:rPr>
                <w:sz w:val="12"/>
                <w:szCs w:val="12"/>
              </w:rPr>
            </w:pPr>
          </w:p>
          <w:p w14:paraId="36F55FC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Supplemental inspection only </w:t>
            </w:r>
          </w:p>
        </w:tc>
        <w:tc>
          <w:tcPr>
            <w:tcW w:w="1980" w:type="dxa"/>
            <w:tcBorders>
              <w:top w:val="single" w:sz="7" w:space="0" w:color="000000"/>
              <w:left w:val="single" w:sz="7" w:space="0" w:color="000000"/>
              <w:bottom w:val="double" w:sz="12" w:space="0" w:color="000000"/>
              <w:right w:val="single" w:sz="7" w:space="0" w:color="000000"/>
            </w:tcBorders>
          </w:tcPr>
          <w:p w14:paraId="7E67FAE7" w14:textId="77777777" w:rsidR="003A34DE" w:rsidRDefault="003A34DE" w:rsidP="007F4DC9">
            <w:pPr>
              <w:rPr>
                <w:sz w:val="12"/>
                <w:szCs w:val="12"/>
              </w:rPr>
            </w:pPr>
          </w:p>
          <w:p w14:paraId="7611772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Supplemental inspection only </w:t>
            </w:r>
          </w:p>
          <w:p w14:paraId="17155AD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294B39E2" w14:textId="77777777" w:rsidR="003A34DE" w:rsidRDefault="003A34DE" w:rsidP="007F4DC9">
            <w:pPr>
              <w:rPr>
                <w:sz w:val="12"/>
                <w:szCs w:val="12"/>
              </w:rPr>
            </w:pPr>
          </w:p>
          <w:p w14:paraId="45F8610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-10 CFR 2.204 DFI </w:t>
            </w:r>
          </w:p>
          <w:p w14:paraId="64AF1F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-10 CFR 50.54(f) Letter</w:t>
            </w:r>
          </w:p>
          <w:p w14:paraId="2D633E7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CAL/Order</w:t>
            </w:r>
          </w:p>
        </w:tc>
        <w:tc>
          <w:tcPr>
            <w:tcW w:w="1980" w:type="dxa"/>
            <w:tcBorders>
              <w:top w:val="single" w:sz="7" w:space="0" w:color="000000"/>
              <w:left w:val="single" w:sz="7" w:space="0" w:color="000000"/>
              <w:bottom w:val="double" w:sz="12" w:space="0" w:color="000000"/>
              <w:right w:val="double" w:sz="12" w:space="0" w:color="000000"/>
            </w:tcBorders>
          </w:tcPr>
          <w:p w14:paraId="5360D411" w14:textId="77777777" w:rsidR="003A34DE" w:rsidRDefault="003A34DE" w:rsidP="007F4DC9">
            <w:pPr>
              <w:rPr>
                <w:sz w:val="12"/>
                <w:szCs w:val="12"/>
              </w:rPr>
            </w:pPr>
          </w:p>
          <w:p w14:paraId="44B472C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Order to Modify, Suspend, or Revoke Licensed Activities</w:t>
            </w:r>
          </w:p>
        </w:tc>
        <w:tc>
          <w:tcPr>
            <w:tcW w:w="2160" w:type="dxa"/>
            <w:tcBorders>
              <w:top w:val="single" w:sz="7" w:space="0" w:color="000000"/>
              <w:left w:val="single" w:sz="7" w:space="0" w:color="000000"/>
              <w:bottom w:val="double" w:sz="12" w:space="0" w:color="000000"/>
              <w:right w:val="double" w:sz="12" w:space="0" w:color="000000"/>
            </w:tcBorders>
          </w:tcPr>
          <w:p w14:paraId="59A43DFE" w14:textId="77777777" w:rsidR="003A34DE" w:rsidRDefault="003A34DE" w:rsidP="007F4DC9">
            <w:pPr>
              <w:rPr>
                <w:sz w:val="12"/>
                <w:szCs w:val="12"/>
              </w:rPr>
            </w:pPr>
          </w:p>
          <w:p w14:paraId="0CEB233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CAL/order requiring NRC approval for restart.</w:t>
            </w:r>
          </w:p>
        </w:tc>
      </w:tr>
      <w:tr w:rsidR="003A34DE" w14:paraId="050CCE71" w14:textId="77777777">
        <w:tc>
          <w:tcPr>
            <w:tcW w:w="540" w:type="dxa"/>
            <w:vMerge w:val="restart"/>
            <w:tcBorders>
              <w:top w:val="single" w:sz="7" w:space="0" w:color="000000"/>
              <w:left w:val="double" w:sz="12" w:space="0" w:color="000000"/>
              <w:bottom w:val="nil"/>
              <w:right w:val="double" w:sz="12" w:space="0" w:color="000000"/>
            </w:tcBorders>
            <w:vAlign w:val="bottom"/>
          </w:tcPr>
          <w:p w14:paraId="7848E622" w14:textId="77777777" w:rsidR="003A34DE" w:rsidRDefault="003A34DE" w:rsidP="007F4DC9">
            <w:pPr>
              <w:rPr>
                <w:sz w:val="21"/>
                <w:szCs w:val="21"/>
              </w:rPr>
            </w:pPr>
          </w:p>
          <w:p w14:paraId="1FB19EC3" w14:textId="77777777" w:rsidR="003A34DE" w:rsidRDefault="003A34DE" w:rsidP="007F4DC9">
            <w:r w:rsidRPr="00791C36">
              <w:object w:dxaOrig="158" w:dyaOrig="158" w14:anchorId="10441DF7">
                <v:shape id="_x0000_i1027" type="#_x0000_t75" style="width:7.5pt;height:73.5pt" o:ole="">
                  <v:imagedata r:id="rId31" o:title="" cropbottom="-541709f"/>
                </v:shape>
                <o:OLEObject Type="Embed" ProgID="Unknown" ShapeID="_x0000_i1027" DrawAspect="Content" ObjectID="_1555935855" r:id="rId34">
                  <o:FieldCodes>\* MERGEFORMAT</o:FieldCodes>
                </o:OLEObject>
              </w:object>
            </w:r>
          </w:p>
          <w:p w14:paraId="7C2474C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1DA1039C" w14:textId="77777777" w:rsidR="003A34DE" w:rsidRDefault="003A34DE" w:rsidP="007F4DC9">
            <w:pPr>
              <w:rPr>
                <w:sz w:val="21"/>
                <w:szCs w:val="21"/>
              </w:rPr>
            </w:pPr>
          </w:p>
          <w:p w14:paraId="4514415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Assessment </w:t>
            </w:r>
          </w:p>
          <w:p w14:paraId="351AFC3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Letters</w:t>
            </w:r>
          </w:p>
        </w:tc>
        <w:tc>
          <w:tcPr>
            <w:tcW w:w="1980" w:type="dxa"/>
            <w:tcBorders>
              <w:top w:val="single" w:sz="7" w:space="0" w:color="000000"/>
              <w:left w:val="single" w:sz="7" w:space="0" w:color="000000"/>
              <w:bottom w:val="single" w:sz="7" w:space="0" w:color="000000"/>
              <w:right w:val="single" w:sz="7" w:space="0" w:color="000000"/>
            </w:tcBorders>
          </w:tcPr>
          <w:p w14:paraId="6749EB58" w14:textId="77777777" w:rsidR="003A34DE" w:rsidRDefault="003A34DE" w:rsidP="007F4DC9">
            <w:pPr>
              <w:rPr>
                <w:sz w:val="12"/>
                <w:szCs w:val="12"/>
              </w:rPr>
            </w:pPr>
          </w:p>
          <w:p w14:paraId="19D67F5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BC or DD review/sign assessment report (w/ inspection plan)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4E0D7F1" w14:textId="77777777" w:rsidR="003A34DE" w:rsidRDefault="003A34DE" w:rsidP="007F4DC9">
            <w:pPr>
              <w:rPr>
                <w:sz w:val="12"/>
                <w:szCs w:val="12"/>
              </w:rPr>
            </w:pPr>
          </w:p>
          <w:p w14:paraId="50C92B7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DD review/sign assessment report</w:t>
            </w:r>
          </w:p>
          <w:p w14:paraId="50964CA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single" w:sz="7" w:space="0" w:color="000000"/>
            </w:tcBorders>
          </w:tcPr>
          <w:p w14:paraId="310862C3" w14:textId="77777777" w:rsidR="003A34DE" w:rsidRDefault="003A34DE" w:rsidP="007F4DC9">
            <w:pPr>
              <w:rPr>
                <w:sz w:val="12"/>
                <w:szCs w:val="12"/>
              </w:rPr>
            </w:pPr>
          </w:p>
          <w:p w14:paraId="29C1AB7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review/sign assessment report</w:t>
            </w:r>
          </w:p>
          <w:p w14:paraId="05DC62F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2CCF93D" w14:textId="77777777" w:rsidR="003A34DE" w:rsidRDefault="003A34DE" w:rsidP="007F4DC9">
            <w:pPr>
              <w:rPr>
                <w:sz w:val="12"/>
                <w:szCs w:val="12"/>
              </w:rPr>
            </w:pPr>
          </w:p>
          <w:p w14:paraId="3C8287C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review/sign assessment report</w:t>
            </w:r>
          </w:p>
          <w:p w14:paraId="769ED4D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double" w:sz="12" w:space="0" w:color="000000"/>
            </w:tcBorders>
          </w:tcPr>
          <w:p w14:paraId="46586B96" w14:textId="77777777" w:rsidR="003A34DE" w:rsidRDefault="003A34DE" w:rsidP="007F4DC9">
            <w:pPr>
              <w:rPr>
                <w:sz w:val="12"/>
                <w:szCs w:val="12"/>
              </w:rPr>
            </w:pPr>
          </w:p>
          <w:p w14:paraId="492442E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0F27FAA7" w14:textId="77777777" w:rsidR="003A34DE" w:rsidRDefault="003A34DE" w:rsidP="007F4DC9">
            <w:pPr>
              <w:rPr>
                <w:sz w:val="12"/>
                <w:szCs w:val="12"/>
              </w:rPr>
            </w:pPr>
          </w:p>
          <w:p w14:paraId="0BC7A4E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 xml:space="preserve">N/A. RA (or 0350 Panel Chairman) review/ sign 0350-related correspondence </w:t>
            </w:r>
          </w:p>
        </w:tc>
      </w:tr>
      <w:tr w:rsidR="003A34DE" w14:paraId="52E62664" w14:textId="77777777">
        <w:tc>
          <w:tcPr>
            <w:tcW w:w="540" w:type="dxa"/>
            <w:vMerge/>
            <w:tcBorders>
              <w:top w:val="nil"/>
              <w:left w:val="double" w:sz="12" w:space="0" w:color="000000"/>
              <w:bottom w:val="nil"/>
              <w:right w:val="double" w:sz="12" w:space="0" w:color="000000"/>
            </w:tcBorders>
          </w:tcPr>
          <w:p w14:paraId="575866D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756E433C" w14:textId="77777777" w:rsidR="003A34DE" w:rsidRDefault="003A34DE" w:rsidP="007F4DC9">
            <w:pPr>
              <w:rPr>
                <w:sz w:val="21"/>
                <w:szCs w:val="21"/>
              </w:rPr>
            </w:pPr>
          </w:p>
          <w:p w14:paraId="22163BA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Annual Public </w:t>
            </w:r>
          </w:p>
          <w:p w14:paraId="49FC1E7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Meeting</w:t>
            </w:r>
          </w:p>
        </w:tc>
        <w:tc>
          <w:tcPr>
            <w:tcW w:w="1980" w:type="dxa"/>
            <w:tcBorders>
              <w:top w:val="single" w:sz="7" w:space="0" w:color="000000"/>
              <w:left w:val="single" w:sz="7" w:space="0" w:color="000000"/>
              <w:bottom w:val="single" w:sz="7" w:space="0" w:color="000000"/>
              <w:right w:val="single" w:sz="7" w:space="0" w:color="000000"/>
            </w:tcBorders>
          </w:tcPr>
          <w:p w14:paraId="68295AB3" w14:textId="77777777" w:rsidR="003A34DE" w:rsidRDefault="003A34DE" w:rsidP="007F4DC9">
            <w:pPr>
              <w:rPr>
                <w:sz w:val="12"/>
                <w:szCs w:val="12"/>
              </w:rPr>
            </w:pPr>
          </w:p>
          <w:p w14:paraId="158969F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SRI or BC Meet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3B2A92E" w14:textId="77777777" w:rsidR="003A34DE" w:rsidRDefault="003A34DE" w:rsidP="007F4DC9">
            <w:pPr>
              <w:rPr>
                <w:sz w:val="12"/>
                <w:szCs w:val="12"/>
              </w:rPr>
            </w:pPr>
          </w:p>
          <w:p w14:paraId="081127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BC or DD Meet with Licensee </w:t>
            </w:r>
          </w:p>
        </w:tc>
        <w:tc>
          <w:tcPr>
            <w:tcW w:w="1980" w:type="dxa"/>
            <w:tcBorders>
              <w:top w:val="single" w:sz="7" w:space="0" w:color="000000"/>
              <w:left w:val="single" w:sz="7" w:space="0" w:color="000000"/>
              <w:bottom w:val="single" w:sz="7" w:space="0" w:color="000000"/>
              <w:right w:val="single" w:sz="7" w:space="0" w:color="000000"/>
            </w:tcBorders>
          </w:tcPr>
          <w:p w14:paraId="1511E3F3" w14:textId="77777777" w:rsidR="003A34DE" w:rsidRDefault="003A34DE" w:rsidP="007F4DC9">
            <w:pPr>
              <w:rPr>
                <w:sz w:val="12"/>
                <w:szCs w:val="12"/>
              </w:rPr>
            </w:pPr>
          </w:p>
          <w:p w14:paraId="6A62968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(or designee) Discuss Performance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63367EAE" w14:textId="77777777" w:rsidR="003A34DE" w:rsidRDefault="003A34DE" w:rsidP="007F4DC9">
            <w:pPr>
              <w:rPr>
                <w:sz w:val="12"/>
                <w:szCs w:val="12"/>
              </w:rPr>
            </w:pPr>
          </w:p>
          <w:p w14:paraId="3CA6C2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RA or EDO Discuss Performance with Senior Licensee Management </w:t>
            </w:r>
          </w:p>
        </w:tc>
        <w:tc>
          <w:tcPr>
            <w:tcW w:w="1980" w:type="dxa"/>
            <w:tcBorders>
              <w:top w:val="single" w:sz="7" w:space="0" w:color="000000"/>
              <w:left w:val="single" w:sz="7" w:space="0" w:color="000000"/>
              <w:bottom w:val="single" w:sz="7" w:space="0" w:color="000000"/>
              <w:right w:val="double" w:sz="12" w:space="0" w:color="000000"/>
            </w:tcBorders>
          </w:tcPr>
          <w:p w14:paraId="648B703C" w14:textId="77777777" w:rsidR="003A34DE" w:rsidRDefault="003A34DE" w:rsidP="007F4DC9">
            <w:pPr>
              <w:rPr>
                <w:sz w:val="12"/>
                <w:szCs w:val="12"/>
              </w:rPr>
            </w:pPr>
          </w:p>
          <w:p w14:paraId="545D981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25A1AD70" w14:textId="77777777" w:rsidR="003A34DE" w:rsidRDefault="003A34DE" w:rsidP="007F4DC9">
            <w:pPr>
              <w:rPr>
                <w:sz w:val="12"/>
                <w:szCs w:val="12"/>
              </w:rPr>
            </w:pPr>
          </w:p>
          <w:p w14:paraId="468762C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N/A.  0350 Panel Chairman conduct public status meetings periodically</w:t>
            </w:r>
          </w:p>
        </w:tc>
      </w:tr>
      <w:tr w:rsidR="003A34DE" w14:paraId="411ACD4A" w14:textId="77777777">
        <w:tc>
          <w:tcPr>
            <w:tcW w:w="540" w:type="dxa"/>
            <w:vMerge/>
            <w:tcBorders>
              <w:top w:val="nil"/>
              <w:left w:val="double" w:sz="12" w:space="0" w:color="000000"/>
              <w:bottom w:val="double" w:sz="12" w:space="0" w:color="000000"/>
              <w:right w:val="double" w:sz="12" w:space="0" w:color="000000"/>
            </w:tcBorders>
          </w:tcPr>
          <w:p w14:paraId="625BB4F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double" w:sz="12" w:space="0" w:color="000000"/>
              <w:right w:val="double" w:sz="7" w:space="0" w:color="000000"/>
            </w:tcBorders>
            <w:shd w:val="pct30" w:color="000000" w:fill="FFFFFF"/>
          </w:tcPr>
          <w:p w14:paraId="7339BA52" w14:textId="77777777" w:rsidR="003A34DE" w:rsidRDefault="003A34DE" w:rsidP="007F4DC9">
            <w:pPr>
              <w:rPr>
                <w:sz w:val="21"/>
                <w:szCs w:val="21"/>
              </w:rPr>
            </w:pPr>
          </w:p>
          <w:p w14:paraId="08ADD92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Commission </w:t>
            </w:r>
          </w:p>
          <w:p w14:paraId="107035F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Involvement</w:t>
            </w:r>
          </w:p>
        </w:tc>
        <w:tc>
          <w:tcPr>
            <w:tcW w:w="1980" w:type="dxa"/>
            <w:tcBorders>
              <w:top w:val="single" w:sz="7" w:space="0" w:color="000000"/>
              <w:left w:val="single" w:sz="7" w:space="0" w:color="000000"/>
              <w:bottom w:val="double" w:sz="12" w:space="0" w:color="000000"/>
              <w:right w:val="single" w:sz="7" w:space="0" w:color="000000"/>
            </w:tcBorders>
          </w:tcPr>
          <w:p w14:paraId="3BD1F554" w14:textId="77777777" w:rsidR="003A34DE" w:rsidRDefault="003A34DE" w:rsidP="007F4DC9">
            <w:pPr>
              <w:rPr>
                <w:sz w:val="12"/>
                <w:szCs w:val="12"/>
              </w:rPr>
            </w:pPr>
          </w:p>
          <w:p w14:paraId="00BD79C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7FF4733E" w14:textId="77777777" w:rsidR="003A34DE" w:rsidRDefault="003A34DE" w:rsidP="007F4DC9">
            <w:pPr>
              <w:rPr>
                <w:sz w:val="12"/>
                <w:szCs w:val="12"/>
              </w:rPr>
            </w:pPr>
          </w:p>
          <w:p w14:paraId="5FF6101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None </w:t>
            </w:r>
          </w:p>
        </w:tc>
        <w:tc>
          <w:tcPr>
            <w:tcW w:w="1980" w:type="dxa"/>
            <w:tcBorders>
              <w:top w:val="single" w:sz="7" w:space="0" w:color="000000"/>
              <w:left w:val="single" w:sz="7" w:space="0" w:color="000000"/>
              <w:bottom w:val="double" w:sz="12" w:space="0" w:color="000000"/>
              <w:right w:val="single" w:sz="7" w:space="0" w:color="000000"/>
            </w:tcBorders>
          </w:tcPr>
          <w:p w14:paraId="7DD3ACB3" w14:textId="77777777" w:rsidR="003A34DE" w:rsidRDefault="003A34DE" w:rsidP="007F4DC9">
            <w:pPr>
              <w:rPr>
                <w:sz w:val="12"/>
                <w:szCs w:val="12"/>
              </w:rPr>
            </w:pPr>
          </w:p>
          <w:p w14:paraId="3C953C4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44361CFA" w14:textId="77777777" w:rsidR="003A34DE" w:rsidRDefault="003A34DE" w:rsidP="007F4DC9">
            <w:pPr>
              <w:rPr>
                <w:sz w:val="12"/>
                <w:szCs w:val="12"/>
              </w:rPr>
            </w:pPr>
          </w:p>
          <w:p w14:paraId="6B026A9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Plant discussed at AARM</w:t>
            </w:r>
          </w:p>
        </w:tc>
        <w:tc>
          <w:tcPr>
            <w:tcW w:w="1980" w:type="dxa"/>
            <w:tcBorders>
              <w:top w:val="single" w:sz="7" w:space="0" w:color="000000"/>
              <w:left w:val="single" w:sz="7" w:space="0" w:color="000000"/>
              <w:bottom w:val="double" w:sz="12" w:space="0" w:color="000000"/>
              <w:right w:val="double" w:sz="12" w:space="0" w:color="000000"/>
            </w:tcBorders>
          </w:tcPr>
          <w:p w14:paraId="56C0703C" w14:textId="77777777" w:rsidR="003A34DE" w:rsidRDefault="003A34DE" w:rsidP="007F4DC9">
            <w:pPr>
              <w:rPr>
                <w:sz w:val="12"/>
                <w:szCs w:val="12"/>
              </w:rPr>
            </w:pPr>
          </w:p>
          <w:p w14:paraId="2F9E82F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 Meeting with Senior Licensee Management</w:t>
            </w:r>
          </w:p>
        </w:tc>
        <w:tc>
          <w:tcPr>
            <w:tcW w:w="2160" w:type="dxa"/>
            <w:tcBorders>
              <w:top w:val="single" w:sz="7" w:space="0" w:color="000000"/>
              <w:left w:val="single" w:sz="7" w:space="0" w:color="000000"/>
              <w:bottom w:val="double" w:sz="12" w:space="0" w:color="000000"/>
              <w:right w:val="double" w:sz="12" w:space="0" w:color="000000"/>
            </w:tcBorders>
          </w:tcPr>
          <w:p w14:paraId="6F1411E7" w14:textId="77777777" w:rsidR="003A34DE" w:rsidRDefault="003A34DE" w:rsidP="007F4DC9">
            <w:pPr>
              <w:rPr>
                <w:sz w:val="12"/>
                <w:szCs w:val="12"/>
              </w:rPr>
            </w:pPr>
          </w:p>
          <w:p w14:paraId="6FFFBDA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Commission meetings as requested, restart approval in some cases.</w:t>
            </w:r>
          </w:p>
        </w:tc>
      </w:tr>
      <w:tr w:rsidR="00055C34" w14:paraId="34E86456" w14:textId="77777777" w:rsidTr="00055C34">
        <w:tc>
          <w:tcPr>
            <w:tcW w:w="540" w:type="dxa"/>
            <w:tcBorders>
              <w:top w:val="single" w:sz="7" w:space="0" w:color="000000"/>
              <w:left w:val="double" w:sz="12" w:space="0" w:color="000000"/>
              <w:bottom w:val="double" w:sz="12" w:space="0" w:color="000000"/>
              <w:right w:val="double" w:sz="12" w:space="0" w:color="000000"/>
            </w:tcBorders>
          </w:tcPr>
          <w:p w14:paraId="3C4256D7" w14:textId="77777777" w:rsidR="003A34DE" w:rsidRDefault="003A34DE" w:rsidP="007F4DC9">
            <w:pPr>
              <w:rPr>
                <w:sz w:val="21"/>
                <w:szCs w:val="21"/>
              </w:rPr>
            </w:pPr>
          </w:p>
          <w:p w14:paraId="580A507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gridSpan w:val="6"/>
            <w:tcBorders>
              <w:top w:val="single" w:sz="7" w:space="0" w:color="000000"/>
              <w:left w:val="single" w:sz="7" w:space="0" w:color="000000"/>
              <w:bottom w:val="double" w:sz="12" w:space="0" w:color="000000"/>
              <w:right w:val="double" w:sz="12" w:space="0" w:color="000000"/>
            </w:tcBorders>
            <w:vAlign w:val="bottom"/>
          </w:tcPr>
          <w:p w14:paraId="1EBDE7AF" w14:textId="77777777" w:rsidR="003A34DE" w:rsidRDefault="003A34DE" w:rsidP="007F4DC9">
            <w:pPr>
              <w:rPr>
                <w:sz w:val="21"/>
                <w:szCs w:val="21"/>
              </w:rPr>
            </w:pPr>
          </w:p>
          <w:p w14:paraId="766DE11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r>
              <w:rPr>
                <w:sz w:val="21"/>
                <w:szCs w:val="21"/>
              </w:rPr>
              <w:t>INCREASING SAFETY SIGNIFICANCE    ----------&gt;</w:t>
            </w:r>
          </w:p>
        </w:tc>
        <w:tc>
          <w:tcPr>
            <w:tcW w:w="2160" w:type="dxa"/>
            <w:tcBorders>
              <w:top w:val="single" w:sz="7" w:space="0" w:color="000000"/>
              <w:left w:val="single" w:sz="7" w:space="0" w:color="000000"/>
              <w:bottom w:val="double" w:sz="12" w:space="0" w:color="000000"/>
              <w:right w:val="double" w:sz="12" w:space="0" w:color="000000"/>
            </w:tcBorders>
            <w:vAlign w:val="bottom"/>
          </w:tcPr>
          <w:p w14:paraId="70620CBE" w14:textId="77777777" w:rsidR="003A34DE" w:rsidRDefault="003A34DE" w:rsidP="007F4DC9">
            <w:pPr>
              <w:rPr>
                <w:sz w:val="21"/>
                <w:szCs w:val="21"/>
              </w:rPr>
            </w:pPr>
          </w:p>
          <w:p w14:paraId="7C8FD4E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r>
    </w:tbl>
    <w:p w14:paraId="3BDB15AB" w14:textId="77777777" w:rsidR="00A41223" w:rsidRPr="00A41223" w:rsidRDefault="00A4122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pPr>
    </w:p>
    <w:p w14:paraId="0B3A5687" w14:textId="77777777" w:rsidR="004E7F8A"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sectPr w:rsidR="004E7F8A" w:rsidSect="004E7F8A">
          <w:footerReference w:type="even" r:id="rId35"/>
          <w:footerReference w:type="default" r:id="rId36"/>
          <w:pgSz w:w="15840" w:h="12240" w:orient="landscape"/>
          <w:pgMar w:top="1440" w:right="1440" w:bottom="1440" w:left="1440" w:header="720" w:footer="720" w:gutter="0"/>
          <w:cols w:space="720"/>
          <w:noEndnote/>
          <w:docGrid w:linePitch="326"/>
        </w:sectPr>
      </w:pPr>
      <w:r w:rsidRPr="000F3283">
        <w:rPr>
          <w:szCs w:val="22"/>
        </w:rPr>
        <w:t>Note 1: Other than the CAL, the regulatory actions for plants in the Multiple/Repetitive Degraded Cornerstone column and IMC 0350 column are not mandatory agency actions.  However, the regional office should consider each of these regulatory actions when significant new information regarding licensee performance becomes available.</w:t>
      </w:r>
    </w:p>
    <w:p w14:paraId="2F8FF3FE" w14:textId="68433EA1"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pPr>
      <w:r w:rsidRPr="000F3283">
        <w:rPr>
          <w:szCs w:val="22"/>
        </w:rPr>
        <w:t xml:space="preserve">Note 2:  The IMC 0350 Process column is included for illustrative purposes only and is not necessarily representative of the worst level of licensee performance.  Plants under the IMC 0350 oversight process are considered outside the auspices of the ROP Action Matrix.  See IMC 0350, </w:t>
      </w:r>
      <w:ins w:id="1159" w:author="kmr2" w:date="2013-08-06T10:14:00Z">
        <w:r w:rsidR="0080632B">
          <w:rPr>
            <w:szCs w:val="22"/>
          </w:rPr>
          <w:t>“</w:t>
        </w:r>
      </w:ins>
      <w:r w:rsidRPr="000F3283">
        <w:rPr>
          <w:szCs w:val="22"/>
        </w:rPr>
        <w:t>Oversight of Operating Reactor Facilities in a Shutdown Condition with Performance Problems,</w:t>
      </w:r>
      <w:ins w:id="1160" w:author="kmr2" w:date="2013-08-06T10:14:00Z">
        <w:r w:rsidR="0080632B">
          <w:rPr>
            <w:szCs w:val="22"/>
          </w:rPr>
          <w:t>”</w:t>
        </w:r>
      </w:ins>
      <w:r w:rsidRPr="000F3283">
        <w:rPr>
          <w:szCs w:val="22"/>
        </w:rPr>
        <w:t xml:space="preserve"> for more detail</w:t>
      </w:r>
      <w:r>
        <w:rPr>
          <w:sz w:val="12"/>
          <w:szCs w:val="12"/>
        </w:rPr>
        <w:t>.</w:t>
      </w:r>
    </w:p>
    <w:p w14:paraId="40901A2F" w14:textId="77777777" w:rsidR="00B4342E" w:rsidRDefault="00B4342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pPr>
    </w:p>
    <w:p w14:paraId="73495EC7" w14:textId="77777777" w:rsidR="008958A0" w:rsidRDefault="008958A0"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ins w:id="1161" w:author="kmr2" w:date="2013-08-30T08:20:00Z"/>
          <w:szCs w:val="22"/>
        </w:rPr>
      </w:pPr>
      <w:ins w:id="1162" w:author="kmr2" w:date="2013-08-30T08:20:00Z">
        <w:r>
          <w:rPr>
            <w:szCs w:val="22"/>
          </w:rPr>
          <w:lastRenderedPageBreak/>
          <w:t xml:space="preserve">Note </w:t>
        </w:r>
      </w:ins>
      <w:ins w:id="1163" w:author="kmr2" w:date="2013-09-04T15:30:00Z">
        <w:r w:rsidR="006206CE">
          <w:rPr>
            <w:szCs w:val="22"/>
          </w:rPr>
          <w:t xml:space="preserve">3:  </w:t>
        </w:r>
      </w:ins>
      <w:ins w:id="1164" w:author="kmr2" w:date="2013-08-30T08:20:00Z">
        <w:r>
          <w:rPr>
            <w:szCs w:val="22"/>
          </w:rPr>
          <w:t xml:space="preserve">Figure 1 is the Action Matrix when the ROP was developed.  IMC 0305 contains the current version of the Action Matrix.  </w:t>
        </w:r>
      </w:ins>
    </w:p>
    <w:p w14:paraId="60C5F319" w14:textId="77777777" w:rsidR="008958A0" w:rsidRDefault="008958A0"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pPr>
    </w:p>
    <w:p w14:paraId="250BFB32" w14:textId="77777777" w:rsidR="00A41223" w:rsidRDefault="00A4122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pPr>
    </w:p>
    <w:p w14:paraId="57B08355" w14:textId="77777777" w:rsidR="004940EE" w:rsidRDefault="004940E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sectPr w:rsidR="004940EE" w:rsidSect="004E7F8A">
          <w:footerReference w:type="default" r:id="rId37"/>
          <w:pgSz w:w="15840" w:h="12240" w:orient="landscape"/>
          <w:pgMar w:top="1440" w:right="1440" w:bottom="1440" w:left="1440" w:header="720" w:footer="720" w:gutter="0"/>
          <w:cols w:space="720"/>
          <w:noEndnote/>
          <w:docGrid w:linePitch="326"/>
        </w:sectPr>
      </w:pPr>
      <w:ins w:id="1165" w:author="Merzke, Daniel" w:date="2016-09-26T08:50:00Z">
        <w:r>
          <w:rPr>
            <w:szCs w:val="22"/>
          </w:rPr>
          <w:t>Note 4: T</w:t>
        </w:r>
      </w:ins>
      <w:ins w:id="1166" w:author="Merzke, Daniel" w:date="2016-09-26T08:51:00Z">
        <w:r>
          <w:rPr>
            <w:szCs w:val="22"/>
          </w:rPr>
          <w:t xml:space="preserve">he original terminology regarding </w:t>
        </w:r>
      </w:ins>
      <w:ins w:id="1167" w:author="Merzke, Daniel" w:date="2016-09-26T08:52:00Z">
        <w:r>
          <w:rPr>
            <w:szCs w:val="22"/>
          </w:rPr>
          <w:t xml:space="preserve">minimal reduction in safety margin for Column 3 </w:t>
        </w:r>
      </w:ins>
      <w:ins w:id="1168" w:author="Merzke, Daniel" w:date="2016-09-26T08:53:00Z">
        <w:r>
          <w:rPr>
            <w:szCs w:val="22"/>
          </w:rPr>
          <w:t xml:space="preserve">and significant reduction in safety margin for Column 4 </w:t>
        </w:r>
      </w:ins>
      <w:ins w:id="1169" w:author="Merzke, Daniel" w:date="2016-09-26T08:52:00Z">
        <w:r>
          <w:rPr>
            <w:szCs w:val="22"/>
          </w:rPr>
          <w:t>was derived from the terminology in the conceptual model for evaluating licensee performance indications described in SECY-99-007.  There wa</w:t>
        </w:r>
      </w:ins>
      <w:ins w:id="1170" w:author="Merzke, Daniel" w:date="2016-09-26T08:53:00Z">
        <w:r>
          <w:rPr>
            <w:szCs w:val="22"/>
          </w:rPr>
          <w:t>s not an exact correlation between that model and the columns of the Action Matrix.</w:t>
        </w:r>
      </w:ins>
      <w:ins w:id="1171" w:author="Merzke, Daniel" w:date="2016-09-26T08:54:00Z">
        <w:r w:rsidR="00CE40D3">
          <w:rPr>
            <w:szCs w:val="22"/>
          </w:rPr>
          <w:t xml:space="preserve">  </w:t>
        </w:r>
      </w:ins>
      <w:ins w:id="1172" w:author="Merzke, Daniel" w:date="2016-09-26T08:58:00Z">
        <w:r w:rsidR="00CE40D3">
          <w:rPr>
            <w:szCs w:val="22"/>
          </w:rPr>
          <w:t>Because the concept of safety margins c</w:t>
        </w:r>
      </w:ins>
      <w:ins w:id="1173" w:author="Merzke, Daniel" w:date="2016-09-26T08:59:00Z">
        <w:r w:rsidR="00CE40D3">
          <w:rPr>
            <w:szCs w:val="22"/>
          </w:rPr>
          <w:t xml:space="preserve">an be confusing to the public, the terminology evolved to replace safety margins with safety performance.  Ultimately, it was determined that Column 2 should be characterized as a minimal reduction </w:t>
        </w:r>
      </w:ins>
      <w:ins w:id="1174" w:author="Merzke, Daniel" w:date="2016-09-26T09:00:00Z">
        <w:r w:rsidR="00CE40D3">
          <w:rPr>
            <w:szCs w:val="22"/>
          </w:rPr>
          <w:t xml:space="preserve"> in safety performance, while Column 3 would be a moderate reduction and Column 4 would be a significant reduction in safety performance.</w:t>
        </w:r>
      </w:ins>
    </w:p>
    <w:tbl>
      <w:tblPr>
        <w:tblW w:w="9503" w:type="dxa"/>
        <w:tblInd w:w="120" w:type="dxa"/>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05"/>
        <w:gridCol w:w="4898"/>
      </w:tblGrid>
      <w:tr w:rsidR="00776B81" w14:paraId="719AB46E" w14:textId="77777777" w:rsidTr="004E7F8A">
        <w:trPr>
          <w:trHeight w:val="360"/>
        </w:trPr>
        <w:tc>
          <w:tcPr>
            <w:tcW w:w="9503" w:type="dxa"/>
            <w:gridSpan w:val="2"/>
            <w:tcBorders>
              <w:top w:val="nil"/>
              <w:left w:val="nil"/>
              <w:bottom w:val="nil"/>
              <w:right w:val="nil"/>
            </w:tcBorders>
            <w:vAlign w:val="center"/>
          </w:tcPr>
          <w:p w14:paraId="265F0505" w14:textId="77777777" w:rsidR="00776B81" w:rsidRDefault="00776B81"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200"/>
              <w:jc w:val="center"/>
              <w:rPr>
                <w:ins w:id="1175" w:author="kmr2" w:date="2013-08-30T09:12:00Z"/>
              </w:rPr>
            </w:pPr>
            <w:ins w:id="1176" w:author="kmr2" w:date="2013-08-30T09:12:00Z">
              <w:r>
                <w:rPr>
                  <w:szCs w:val="22"/>
                </w:rPr>
                <w:t>Figure 2</w:t>
              </w:r>
              <w:r>
                <w:rPr>
                  <w:szCs w:val="22"/>
                </w:rPr>
                <w:tab/>
                <w:t>Assessment Basis Summary Sheet</w:t>
              </w:r>
            </w:ins>
          </w:p>
          <w:p w14:paraId="26504CB0" w14:textId="77777777" w:rsidR="00776B81" w:rsidRDefault="00776B81" w:rsidP="007F4DC9">
            <w:pPr>
              <w:jc w:val="center"/>
            </w:pPr>
          </w:p>
        </w:tc>
      </w:tr>
      <w:tr w:rsidR="00055C34" w14:paraId="50975620" w14:textId="77777777" w:rsidTr="004E7F8A">
        <w:trPr>
          <w:trHeight w:val="309"/>
        </w:trPr>
        <w:tc>
          <w:tcPr>
            <w:tcW w:w="9503" w:type="dxa"/>
            <w:gridSpan w:val="2"/>
            <w:tcBorders>
              <w:top w:val="nil"/>
              <w:left w:val="nil"/>
              <w:bottom w:val="double" w:sz="12" w:space="0" w:color="000000"/>
              <w:right w:val="nil"/>
            </w:tcBorders>
          </w:tcPr>
          <w:p w14:paraId="0A4D3FDA" w14:textId="77777777" w:rsidR="003A34DE" w:rsidRPr="00A964A6"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u w:val="single"/>
              </w:rPr>
            </w:pPr>
            <w:r w:rsidRPr="00A964A6">
              <w:rPr>
                <w:bCs/>
                <w:szCs w:val="22"/>
                <w:u w:val="single"/>
              </w:rPr>
              <w:t>Basis Summary Sheet</w:t>
            </w:r>
          </w:p>
        </w:tc>
      </w:tr>
      <w:tr w:rsidR="003A34DE" w14:paraId="11936AB3" w14:textId="77777777" w:rsidTr="004E7F8A">
        <w:tc>
          <w:tcPr>
            <w:tcW w:w="4605" w:type="dxa"/>
            <w:tcBorders>
              <w:top w:val="double" w:sz="12" w:space="0" w:color="000000"/>
            </w:tcBorders>
          </w:tcPr>
          <w:p w14:paraId="3C7E051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Procedure No.:</w:t>
            </w:r>
            <w:r>
              <w:rPr>
                <w:sz w:val="18"/>
                <w:szCs w:val="18"/>
              </w:rPr>
              <w:t xml:space="preserve">  IMC 0305</w:t>
            </w:r>
          </w:p>
        </w:tc>
        <w:tc>
          <w:tcPr>
            <w:tcW w:w="4898" w:type="dxa"/>
            <w:tcBorders>
              <w:top w:val="double" w:sz="12" w:space="0" w:color="000000"/>
            </w:tcBorders>
          </w:tcPr>
          <w:p w14:paraId="0442CBD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Title:</w:t>
            </w:r>
            <w:r>
              <w:rPr>
                <w:szCs w:val="22"/>
              </w:rPr>
              <w:t xml:space="preserve">  </w:t>
            </w:r>
            <w:r>
              <w:rPr>
                <w:sz w:val="18"/>
                <w:szCs w:val="18"/>
              </w:rPr>
              <w:t>Operating Reactor Assessment Program</w:t>
            </w:r>
          </w:p>
        </w:tc>
      </w:tr>
      <w:tr w:rsidR="00055C34" w14:paraId="60714067" w14:textId="77777777" w:rsidTr="004E7F8A">
        <w:tc>
          <w:tcPr>
            <w:tcW w:w="9503" w:type="dxa"/>
            <w:gridSpan w:val="2"/>
          </w:tcPr>
          <w:p w14:paraId="11540C8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Scope:</w:t>
            </w:r>
            <w:r>
              <w:rPr>
                <w:szCs w:val="22"/>
              </w:rPr>
              <w:t xml:space="preserve">  </w:t>
            </w:r>
            <w:r>
              <w:rPr>
                <w:sz w:val="18"/>
                <w:szCs w:val="18"/>
              </w:rPr>
              <w:t>IMC 0305 applies to all operating commercial nuclear reactors, except those sites that are under IMC 0350, "Oversight of Operating Reactor Facilities in Shutdown Condition with Performance Problems."  The assessment program as described in IMC 0305 does not restrict the NRC from taking any necessary actions to fulfill its responsibilities under the Atomic Energy Act of 1954 (as amended).</w:t>
            </w:r>
          </w:p>
        </w:tc>
      </w:tr>
      <w:tr w:rsidR="00055C34" w14:paraId="24FC4CFA" w14:textId="77777777" w:rsidTr="004E7F8A">
        <w:tc>
          <w:tcPr>
            <w:tcW w:w="9503" w:type="dxa"/>
            <w:gridSpan w:val="2"/>
          </w:tcPr>
          <w:p w14:paraId="3DE56910" w14:textId="5AE39C56"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Basis:</w:t>
            </w:r>
            <w:r>
              <w:rPr>
                <w:szCs w:val="22"/>
              </w:rPr>
              <w:t xml:space="preserve"> </w:t>
            </w:r>
            <w:r>
              <w:rPr>
                <w:sz w:val="16"/>
                <w:szCs w:val="16"/>
              </w:rPr>
              <w:t xml:space="preserve"> </w:t>
            </w:r>
            <w:r>
              <w:rPr>
                <w:sz w:val="18"/>
                <w:szCs w:val="18"/>
              </w:rPr>
              <w:t>The assessment program uses PIs and inspection findings with risk</w:t>
            </w:r>
            <w:r>
              <w:rPr>
                <w:sz w:val="18"/>
                <w:szCs w:val="18"/>
              </w:rPr>
              <w:noBreakHyphen/>
              <w:t>informed performance thresholds as indications of degradation of licensee performance.  Based on the accumulation of these inputs, a range of appropriate NRC actions is specified by the Action Matrix.  A graded approach to NRC inspection resources, scope of inspections, and management oversight is applied to the actions taken for different levels of licensee performance.  For example, those plants without any inputs with crossed thresholds only receive the baseline inspection effort and performance is reviewed at a lower level of NRC management.  However, as plants accumulate inputs with crossed thresholds, supplemental inspection above the baseline is conducted and higher levels of NRC management are involved in the assessment of licensee performance.  Other factors that can affect the assessment program are cross</w:t>
            </w:r>
            <w:r>
              <w:rPr>
                <w:sz w:val="18"/>
                <w:szCs w:val="18"/>
              </w:rPr>
              <w:noBreakHyphen/>
              <w:t>cutting issues, traditional enforcement items, and allegations.  While agency action in the assessment program is not taken for these items alone, they can influence the range of actions taken when a PI or inspection finding crosses a threshold.</w:t>
            </w:r>
          </w:p>
        </w:tc>
      </w:tr>
      <w:tr w:rsidR="004E7F8A" w14:paraId="1C686302" w14:textId="77777777" w:rsidTr="004E7F8A">
        <w:tc>
          <w:tcPr>
            <w:tcW w:w="9503" w:type="dxa"/>
            <w:gridSpan w:val="2"/>
          </w:tcPr>
          <w:p w14:paraId="00EB7C24" w14:textId="77777777"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u w:val="single"/>
              </w:rPr>
            </w:pPr>
            <w:r w:rsidRPr="00A964A6">
              <w:rPr>
                <w:bCs/>
                <w:szCs w:val="22"/>
                <w:u w:val="single"/>
              </w:rPr>
              <w:t>Significant Changes and Basis:</w:t>
            </w:r>
          </w:p>
          <w:p w14:paraId="6506302A"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 xml:space="preserve">March 2001 </w:t>
            </w:r>
            <w:r>
              <w:rPr>
                <w:sz w:val="18"/>
                <w:szCs w:val="18"/>
              </w:rPr>
              <w:noBreakHyphen/>
              <w:t xml:space="preserve"> Added EDO responsibility for authorizing all deviations from the Action Matrix.  This was done, by Commission direction, to ensure consistency and the appropriate level of senior NRC management oversight for deviating from the Action Matrix.  Added the performance of an End</w:t>
            </w:r>
            <w:r>
              <w:rPr>
                <w:sz w:val="18"/>
                <w:szCs w:val="18"/>
              </w:rPr>
              <w:noBreakHyphen/>
              <w:t>of</w:t>
            </w:r>
            <w:r>
              <w:rPr>
                <w:sz w:val="18"/>
                <w:szCs w:val="18"/>
              </w:rPr>
              <w:noBreakHyphen/>
              <w:t>Cycle summary meeting between the regional offices and the Director of NRR.  This was done to ensure senior NRR management was aware of the NRC actions being taken by the regions for those plants with significant performance issues.  Added a note that the regulatory actions listed in the Multiple/Repetitive Degraded Cornerstone column of the Action Matrix are not mandatory.  This was done to clarify the fact that these actions are those that should be considered for performance in this column of the Action Matrix, and they do not all have to be performed.</w:t>
            </w:r>
          </w:p>
          <w:p w14:paraId="3972B937"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01383EE3"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 w:val="18"/>
                <w:szCs w:val="18"/>
              </w:rPr>
              <w:t xml:space="preserve">February 2002 - Added a discussion on the treatment of old design issues, provided a definition of a substantive cross-cutting issue, and included examples of when deviations from the Action matrix should be considered. </w:t>
            </w:r>
          </w:p>
          <w:p w14:paraId="65D13E03"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744F81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February 2003</w:t>
            </w:r>
            <w:r>
              <w:rPr>
                <w:szCs w:val="22"/>
              </w:rPr>
              <w:t xml:space="preserve"> -</w:t>
            </w:r>
            <w:r>
              <w:rPr>
                <w:sz w:val="18"/>
                <w:szCs w:val="18"/>
              </w:rPr>
              <w:t xml:space="preserve"> Added guidance to the regions for closing out findings for plants in the multiple/repetitive degraded cornerstone column, clarified guidance on the treatment of old design issues, and clarified the time frame for counting inspection findings in the assessment program.</w:t>
            </w:r>
          </w:p>
          <w:p w14:paraId="1BEE9174"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2A4ED5BA"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January 2004 - Provided guidance on interface issues between the IMC 0350 process and the normal assessment program, added response options for plants that have been determined to have substantive cross-cutting issues, and clarified when to start counting inspection findings in the assessment program</w:t>
            </w:r>
          </w:p>
          <w:p w14:paraId="2D69F818"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1725B39E" w14:textId="555F7B0C"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szCs w:val="22"/>
                <w:u w:val="single"/>
              </w:rPr>
            </w:pPr>
            <w:r>
              <w:rPr>
                <w:sz w:val="18"/>
                <w:szCs w:val="18"/>
              </w:rPr>
              <w:t>December 2004 - Added a requirement to consider independent assessments during the mid-cycle and end-of-cycle assessment reviews (DBLLTF 3.3.3.1), added more guidance on defining and following up on substantive cross-cutting issues, and incorporated commitments from several feedback forms.</w:t>
            </w:r>
          </w:p>
        </w:tc>
      </w:tr>
    </w:tbl>
    <w:p w14:paraId="6965D10F" w14:textId="77777777" w:rsidR="004E7F8A" w:rsidRDefault="004E7F8A">
      <w:pPr>
        <w:sectPr w:rsidR="004E7F8A" w:rsidSect="00A1556F">
          <w:footerReference w:type="even" r:id="rId38"/>
          <w:footerReference w:type="default" r:id="rId39"/>
          <w:pgSz w:w="12240" w:h="15838"/>
          <w:pgMar w:top="1440" w:right="1440" w:bottom="1440" w:left="1440" w:header="720" w:footer="720" w:gutter="0"/>
          <w:cols w:space="720"/>
          <w:noEndnote/>
          <w:docGrid w:linePitch="326"/>
        </w:sectPr>
      </w:pPr>
    </w:p>
    <w:tbl>
      <w:tblPr>
        <w:tblW w:w="9503" w:type="dxa"/>
        <w:tblInd w:w="120" w:type="dxa"/>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51"/>
        <w:gridCol w:w="4752"/>
      </w:tblGrid>
      <w:tr w:rsidR="004E7F8A" w14:paraId="4C57A23A" w14:textId="77777777" w:rsidTr="004E7F8A">
        <w:trPr>
          <w:trHeight w:val="360"/>
        </w:trPr>
        <w:tc>
          <w:tcPr>
            <w:tcW w:w="9503" w:type="dxa"/>
            <w:gridSpan w:val="2"/>
            <w:tcBorders>
              <w:top w:val="nil"/>
              <w:left w:val="nil"/>
              <w:bottom w:val="nil"/>
              <w:right w:val="nil"/>
            </w:tcBorders>
            <w:vAlign w:val="center"/>
          </w:tcPr>
          <w:p w14:paraId="536406E6"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200"/>
              <w:jc w:val="center"/>
              <w:rPr>
                <w:ins w:id="1177" w:author="kmr2" w:date="2013-08-30T09:12:00Z"/>
              </w:rPr>
            </w:pPr>
            <w:ins w:id="1178" w:author="kmr2" w:date="2013-08-30T09:12:00Z">
              <w:r>
                <w:rPr>
                  <w:szCs w:val="22"/>
                </w:rPr>
                <w:t>Figure 2</w:t>
              </w:r>
              <w:r>
                <w:rPr>
                  <w:szCs w:val="22"/>
                </w:rPr>
                <w:tab/>
                <w:t>Assessment Basis Summary Sheet</w:t>
              </w:r>
            </w:ins>
          </w:p>
          <w:p w14:paraId="3F69791A" w14:textId="77777777" w:rsidR="004E7F8A" w:rsidRDefault="004E7F8A" w:rsidP="004E7F8A">
            <w:pPr>
              <w:jc w:val="center"/>
            </w:pPr>
          </w:p>
        </w:tc>
      </w:tr>
      <w:tr w:rsidR="004E7F8A" w:rsidRPr="00A964A6" w14:paraId="25F84F8B" w14:textId="77777777" w:rsidTr="004E7F8A">
        <w:trPr>
          <w:trHeight w:val="309"/>
        </w:trPr>
        <w:tc>
          <w:tcPr>
            <w:tcW w:w="9503" w:type="dxa"/>
            <w:gridSpan w:val="2"/>
            <w:tcBorders>
              <w:top w:val="nil"/>
              <w:left w:val="nil"/>
              <w:bottom w:val="double" w:sz="12" w:space="0" w:color="000000"/>
              <w:right w:val="nil"/>
            </w:tcBorders>
          </w:tcPr>
          <w:p w14:paraId="58F7655C" w14:textId="77777777"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u w:val="single"/>
              </w:rPr>
            </w:pPr>
            <w:r w:rsidRPr="00A964A6">
              <w:rPr>
                <w:bCs/>
                <w:szCs w:val="22"/>
                <w:u w:val="single"/>
              </w:rPr>
              <w:t>Basis Summary Sheet</w:t>
            </w:r>
          </w:p>
        </w:tc>
      </w:tr>
      <w:tr w:rsidR="004E7F8A" w14:paraId="0D62FF77" w14:textId="77777777" w:rsidTr="004E7F8A">
        <w:trPr>
          <w:trHeight w:val="288"/>
        </w:trPr>
        <w:tc>
          <w:tcPr>
            <w:tcW w:w="4751" w:type="dxa"/>
          </w:tcPr>
          <w:p w14:paraId="615519A9" w14:textId="582C520E"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sidRPr="00A964A6">
              <w:rPr>
                <w:bCs/>
                <w:szCs w:val="22"/>
                <w:u w:val="single"/>
              </w:rPr>
              <w:t>Procedure No.:</w:t>
            </w:r>
            <w:r>
              <w:rPr>
                <w:sz w:val="18"/>
                <w:szCs w:val="18"/>
              </w:rPr>
              <w:t xml:space="preserve">  IMC 0305</w:t>
            </w:r>
          </w:p>
        </w:tc>
        <w:tc>
          <w:tcPr>
            <w:tcW w:w="4752" w:type="dxa"/>
          </w:tcPr>
          <w:p w14:paraId="5326AA60" w14:textId="3754BD4D"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sidRPr="00A964A6">
              <w:rPr>
                <w:bCs/>
                <w:szCs w:val="22"/>
                <w:u w:val="single"/>
              </w:rPr>
              <w:t>Title:</w:t>
            </w:r>
            <w:r>
              <w:rPr>
                <w:szCs w:val="22"/>
              </w:rPr>
              <w:t xml:space="preserve">  </w:t>
            </w:r>
            <w:r>
              <w:rPr>
                <w:sz w:val="18"/>
                <w:szCs w:val="18"/>
              </w:rPr>
              <w:t>Operating Reactor Assessment Program</w:t>
            </w:r>
          </w:p>
        </w:tc>
      </w:tr>
      <w:tr w:rsidR="004E7F8A" w14:paraId="676666AA" w14:textId="77777777" w:rsidTr="004E7F8A">
        <w:trPr>
          <w:trHeight w:val="5904"/>
        </w:trPr>
        <w:tc>
          <w:tcPr>
            <w:tcW w:w="9503" w:type="dxa"/>
            <w:gridSpan w:val="2"/>
          </w:tcPr>
          <w:p w14:paraId="5C48192E" w14:textId="535BD90E"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179" w:author="kmr2" w:date="2013-08-06T10:45:00Z"/>
                <w:sz w:val="18"/>
                <w:szCs w:val="18"/>
              </w:rPr>
            </w:pPr>
            <w:ins w:id="1180" w:author="kmr2" w:date="2013-08-06T10:49:00Z">
              <w:r>
                <w:rPr>
                  <w:sz w:val="18"/>
                  <w:szCs w:val="18"/>
                </w:rPr>
                <w:t>November</w:t>
              </w:r>
            </w:ins>
            <w:ins w:id="1181" w:author="kmr2" w:date="2013-08-06T10:40:00Z">
              <w:r w:rsidRPr="003B6555">
                <w:rPr>
                  <w:sz w:val="18"/>
                  <w:szCs w:val="18"/>
                </w:rPr>
                <w:t xml:space="preserve"> 2005 – </w:t>
              </w:r>
            </w:ins>
            <w:ins w:id="1182" w:author="kmr2" w:date="2013-08-06T10:43:00Z">
              <w:r>
                <w:rPr>
                  <w:sz w:val="18"/>
                  <w:szCs w:val="18"/>
                </w:rPr>
                <w:t>To protect security</w:t>
              </w:r>
            </w:ins>
            <w:ins w:id="1183" w:author="kmr2" w:date="2013-08-06T10:45:00Z">
              <w:r>
                <w:rPr>
                  <w:sz w:val="18"/>
                  <w:szCs w:val="18"/>
                </w:rPr>
                <w:t>-related</w:t>
              </w:r>
            </w:ins>
            <w:ins w:id="1184" w:author="kmr2" w:date="2013-08-06T10:43:00Z">
              <w:r>
                <w:rPr>
                  <w:sz w:val="18"/>
                  <w:szCs w:val="18"/>
                </w:rPr>
                <w:t xml:space="preserve"> information,</w:t>
              </w:r>
            </w:ins>
            <w:ins w:id="1185" w:author="kmr2" w:date="2013-08-06T10:45:00Z">
              <w:r>
                <w:rPr>
                  <w:sz w:val="18"/>
                  <w:szCs w:val="18"/>
                </w:rPr>
                <w:t xml:space="preserve"> the staff developed</w:t>
              </w:r>
            </w:ins>
            <w:ins w:id="1186" w:author="kmr2" w:date="2013-08-06T10:41:00Z">
              <w:r w:rsidRPr="003B6555">
                <w:rPr>
                  <w:sz w:val="18"/>
                  <w:szCs w:val="18"/>
                </w:rPr>
                <w:t xml:space="preserve"> a</w:t>
              </w:r>
            </w:ins>
            <w:ins w:id="1187" w:author="kmr2" w:date="2013-08-06T10:42:00Z">
              <w:r>
                <w:rPr>
                  <w:sz w:val="18"/>
                  <w:szCs w:val="18"/>
                </w:rPr>
                <w:t xml:space="preserve"> separate</w:t>
              </w:r>
            </w:ins>
            <w:ins w:id="1188" w:author="kmr2" w:date="2013-08-06T10:41:00Z">
              <w:r w:rsidRPr="003B6555">
                <w:rPr>
                  <w:sz w:val="18"/>
                  <w:szCs w:val="18"/>
                </w:rPr>
                <w:t xml:space="preserve"> assessment process for security p</w:t>
              </w:r>
              <w:r>
                <w:rPr>
                  <w:sz w:val="18"/>
                  <w:szCs w:val="18"/>
                </w:rPr>
                <w:t>erformance within the framework</w:t>
              </w:r>
            </w:ins>
            <w:ins w:id="1189" w:author="kmr2" w:date="2013-08-06T10:42:00Z">
              <w:r>
                <w:rPr>
                  <w:sz w:val="18"/>
                  <w:szCs w:val="18"/>
                </w:rPr>
                <w:t xml:space="preserve"> </w:t>
              </w:r>
            </w:ins>
            <w:ins w:id="1190" w:author="kmr2" w:date="2013-08-06T10:41:00Z">
              <w:r w:rsidRPr="003B6555">
                <w:rPr>
                  <w:sz w:val="18"/>
                  <w:szCs w:val="18"/>
                </w:rPr>
                <w:t xml:space="preserve">of the Reactor Oversight Process (ROP). </w:t>
              </w:r>
            </w:ins>
            <w:ins w:id="1191" w:author="kmr2" w:date="2013-08-06T10:45:00Z">
              <w:r>
                <w:rPr>
                  <w:sz w:val="18"/>
                  <w:szCs w:val="18"/>
                </w:rPr>
                <w:t>IMC 0305 was revised to reflect the existence of this separate security assessment process.</w:t>
              </w:r>
            </w:ins>
          </w:p>
          <w:p w14:paraId="54FAEDC6" w14:textId="77777777" w:rsidR="004E7F8A" w:rsidRDefault="004E7F8A" w:rsidP="004E7F8A">
            <w:pPr>
              <w:widowControl/>
              <w:rPr>
                <w:ins w:id="1192" w:author="kmr2" w:date="2013-08-06T10:46:00Z"/>
                <w:sz w:val="18"/>
                <w:szCs w:val="18"/>
              </w:rPr>
            </w:pPr>
          </w:p>
          <w:p w14:paraId="3980BA45" w14:textId="1CDD7D77" w:rsidR="004E7F8A" w:rsidRDefault="004E7F8A" w:rsidP="004E7F8A">
            <w:pPr>
              <w:widowControl/>
              <w:rPr>
                <w:ins w:id="1193" w:author="kmr2" w:date="2013-08-06T10:48:00Z"/>
                <w:sz w:val="18"/>
                <w:szCs w:val="18"/>
              </w:rPr>
            </w:pPr>
            <w:ins w:id="1194" w:author="kmr2" w:date="2013-08-06T10:47:00Z">
              <w:r>
                <w:rPr>
                  <w:sz w:val="18"/>
                  <w:szCs w:val="18"/>
                </w:rPr>
                <w:t xml:space="preserve">June 2006 – Revised to more fully address </w:t>
              </w:r>
            </w:ins>
            <w:ins w:id="1195" w:author="kmr2" w:date="2013-08-06T11:56:00Z">
              <w:r>
                <w:rPr>
                  <w:sz w:val="18"/>
                  <w:szCs w:val="18"/>
                </w:rPr>
                <w:t xml:space="preserve">potential </w:t>
              </w:r>
            </w:ins>
            <w:ins w:id="1196" w:author="kmr2" w:date="2013-08-06T10:47:00Z">
              <w:r>
                <w:rPr>
                  <w:sz w:val="18"/>
                  <w:szCs w:val="18"/>
                </w:rPr>
                <w:t>safety culture</w:t>
              </w:r>
            </w:ins>
            <w:ins w:id="1197" w:author="kmr2" w:date="2013-08-06T11:56:00Z">
              <w:r>
                <w:rPr>
                  <w:sz w:val="18"/>
                  <w:szCs w:val="18"/>
                </w:rPr>
                <w:t xml:space="preserve"> issue for plants in Column</w:t>
              </w:r>
            </w:ins>
            <w:ins w:id="1198" w:author="Merzke, Daniel" w:date="2017-04-18T07:50:00Z">
              <w:r>
                <w:rPr>
                  <w:sz w:val="18"/>
                  <w:szCs w:val="18"/>
                </w:rPr>
                <w:t>s</w:t>
              </w:r>
            </w:ins>
            <w:ins w:id="1199" w:author="kmr2" w:date="2013-08-06T11:56:00Z">
              <w:r>
                <w:rPr>
                  <w:sz w:val="18"/>
                  <w:szCs w:val="18"/>
                </w:rPr>
                <w:t xml:space="preserve"> 3, 4 and 5</w:t>
              </w:r>
            </w:ins>
            <w:ins w:id="1200" w:author="kmr2" w:date="2013-08-06T10:47:00Z">
              <w:r>
                <w:rPr>
                  <w:sz w:val="18"/>
                  <w:szCs w:val="18"/>
                </w:rPr>
                <w:t xml:space="preserve"> in accordance with SRM SECY </w:t>
              </w:r>
            </w:ins>
            <w:ins w:id="1201" w:author="kmr2" w:date="2013-08-06T10:48:00Z">
              <w:r>
                <w:rPr>
                  <w:sz w:val="18"/>
                  <w:szCs w:val="18"/>
                </w:rPr>
                <w:t>04-0111.</w:t>
              </w:r>
            </w:ins>
            <w:ins w:id="1202" w:author="kmr2" w:date="2013-08-06T11:43:00Z">
              <w:r>
                <w:rPr>
                  <w:sz w:val="18"/>
                  <w:szCs w:val="18"/>
                </w:rPr>
                <w:t xml:space="preserve">  </w:t>
              </w:r>
            </w:ins>
          </w:p>
          <w:p w14:paraId="1A76ADC7" w14:textId="77777777" w:rsidR="004E7F8A" w:rsidRDefault="004E7F8A" w:rsidP="004E7F8A">
            <w:pPr>
              <w:widowControl/>
              <w:rPr>
                <w:ins w:id="1203" w:author="kmr2" w:date="2013-08-06T10:48:00Z"/>
                <w:sz w:val="18"/>
                <w:szCs w:val="18"/>
              </w:rPr>
            </w:pPr>
          </w:p>
          <w:p w14:paraId="55F5746C" w14:textId="4C99A0A3" w:rsidR="004E7F8A" w:rsidRPr="003B6555" w:rsidRDefault="004E7F8A" w:rsidP="004E7F8A">
            <w:pPr>
              <w:widowControl/>
              <w:rPr>
                <w:ins w:id="1204" w:author="kmr2" w:date="2013-08-06T10:52:00Z"/>
                <w:sz w:val="18"/>
                <w:szCs w:val="18"/>
              </w:rPr>
            </w:pPr>
            <w:ins w:id="1205" w:author="kmr2" w:date="2013-08-06T10:49:00Z">
              <w:r>
                <w:rPr>
                  <w:sz w:val="18"/>
                  <w:szCs w:val="18"/>
                </w:rPr>
                <w:t>November 2007 – Revised the Action Matrix for plants in Column</w:t>
              </w:r>
            </w:ins>
            <w:ins w:id="1206" w:author="Merzke, Daniel" w:date="2017-04-18T07:51:00Z">
              <w:r>
                <w:rPr>
                  <w:sz w:val="18"/>
                  <w:szCs w:val="18"/>
                </w:rPr>
                <w:t>s</w:t>
              </w:r>
            </w:ins>
            <w:ins w:id="1207" w:author="kmr2" w:date="2013-08-06T10:49:00Z">
              <w:r>
                <w:rPr>
                  <w:sz w:val="18"/>
                  <w:szCs w:val="18"/>
                </w:rPr>
                <w:t xml:space="preserve"> 3 and 4</w:t>
              </w:r>
            </w:ins>
            <w:ins w:id="1208" w:author="kmr2" w:date="2013-08-06T10:52:00Z">
              <w:r>
                <w:rPr>
                  <w:sz w:val="18"/>
                  <w:szCs w:val="18"/>
                </w:rPr>
                <w:t xml:space="preserve"> </w:t>
              </w:r>
            </w:ins>
            <w:ins w:id="1209" w:author="Merzke, Daniel" w:date="2016-03-28T09:11:00Z">
              <w:r>
                <w:rPr>
                  <w:sz w:val="18"/>
                  <w:szCs w:val="18"/>
                </w:rPr>
                <w:t xml:space="preserve">to </w:t>
              </w:r>
            </w:ins>
            <w:ins w:id="1210" w:author="kmr2" w:date="2013-08-06T10:52:00Z">
              <w:r w:rsidRPr="003B6555">
                <w:rPr>
                  <w:sz w:val="18"/>
                  <w:szCs w:val="18"/>
                </w:rPr>
                <w:t>include the provision that the</w:t>
              </w:r>
            </w:ins>
          </w:p>
          <w:p w14:paraId="1A9E7E71" w14:textId="5BDC6FF4" w:rsidR="004E7F8A" w:rsidRDefault="004E7F8A" w:rsidP="004E7F8A">
            <w:pPr>
              <w:widowControl/>
              <w:rPr>
                <w:sz w:val="18"/>
                <w:szCs w:val="18"/>
              </w:rPr>
            </w:pPr>
            <w:proofErr w:type="gramStart"/>
            <w:ins w:id="1211" w:author="Merzke, Daniel" w:date="2017-03-30T08:29:00Z">
              <w:r>
                <w:rPr>
                  <w:sz w:val="18"/>
                  <w:szCs w:val="18"/>
                </w:rPr>
                <w:t>senior</w:t>
              </w:r>
              <w:proofErr w:type="gramEnd"/>
              <w:r>
                <w:rPr>
                  <w:sz w:val="18"/>
                  <w:szCs w:val="18"/>
                </w:rPr>
                <w:t xml:space="preserve"> licensee management</w:t>
              </w:r>
            </w:ins>
            <w:ins w:id="1212" w:author="kmr2" w:date="2013-08-06T10:52:00Z">
              <w:r>
                <w:rPr>
                  <w:sz w:val="18"/>
                  <w:szCs w:val="18"/>
                </w:rPr>
                <w:t xml:space="preserve"> of a </w:t>
              </w:r>
            </w:ins>
            <w:ins w:id="1213" w:author="kmr2" w:date="2013-08-06T10:53:00Z">
              <w:r>
                <w:rPr>
                  <w:sz w:val="18"/>
                  <w:szCs w:val="18"/>
                </w:rPr>
                <w:t>plant in C</w:t>
              </w:r>
            </w:ins>
            <w:ins w:id="1214" w:author="kmr2" w:date="2013-08-06T10:52:00Z">
              <w:r>
                <w:rPr>
                  <w:sz w:val="18"/>
                  <w:szCs w:val="18"/>
                </w:rPr>
                <w:t>olumn 4 shall</w:t>
              </w:r>
            </w:ins>
            <w:ins w:id="1215" w:author="kmr2" w:date="2013-08-06T10:53:00Z">
              <w:r>
                <w:rPr>
                  <w:sz w:val="18"/>
                  <w:szCs w:val="18"/>
                </w:rPr>
                <w:t xml:space="preserve"> </w:t>
              </w:r>
            </w:ins>
            <w:ins w:id="1216" w:author="kmr2" w:date="2013-08-06T10:52:00Z">
              <w:r w:rsidRPr="003B6555">
                <w:rPr>
                  <w:sz w:val="18"/>
                  <w:szCs w:val="18"/>
                </w:rPr>
                <w:t>brief the Commission on the activities the license</w:t>
              </w:r>
              <w:r>
                <w:rPr>
                  <w:sz w:val="18"/>
                  <w:szCs w:val="18"/>
                </w:rPr>
                <w:t>e will be taking to improve the</w:t>
              </w:r>
            </w:ins>
            <w:ins w:id="1217" w:author="kmr2" w:date="2013-08-06T10:53:00Z">
              <w:r>
                <w:rPr>
                  <w:sz w:val="18"/>
                  <w:szCs w:val="18"/>
                </w:rPr>
                <w:t xml:space="preserve"> </w:t>
              </w:r>
            </w:ins>
            <w:ins w:id="1218" w:author="kmr2" w:date="2013-08-06T10:52:00Z">
              <w:r>
                <w:rPr>
                  <w:sz w:val="18"/>
                  <w:szCs w:val="18"/>
                </w:rPr>
                <w:t xml:space="preserve">operation of the </w:t>
              </w:r>
            </w:ins>
            <w:ins w:id="1219" w:author="kmr2" w:date="2013-08-06T10:54:00Z">
              <w:r>
                <w:rPr>
                  <w:sz w:val="18"/>
                  <w:szCs w:val="18"/>
                </w:rPr>
                <w:t>plant (within 6 months of entering Column 4</w:t>
              </w:r>
            </w:ins>
            <w:ins w:id="1220" w:author="Merzke, Daniel" w:date="2016-03-28T09:11:00Z">
              <w:r>
                <w:rPr>
                  <w:sz w:val="18"/>
                  <w:szCs w:val="18"/>
                </w:rPr>
                <w:t>, subject to Commission scheduling</w:t>
              </w:r>
            </w:ins>
            <w:ins w:id="1221" w:author="kmr2" w:date="2013-08-06T10:54:00Z">
              <w:r>
                <w:rPr>
                  <w:sz w:val="18"/>
                  <w:szCs w:val="18"/>
                </w:rPr>
                <w:t>)</w:t>
              </w:r>
            </w:ins>
            <w:ins w:id="1222" w:author="kmr2" w:date="2013-08-06T10:52:00Z">
              <w:r w:rsidRPr="003B6555">
                <w:rPr>
                  <w:sz w:val="18"/>
                  <w:szCs w:val="18"/>
                </w:rPr>
                <w:t xml:space="preserve">. </w:t>
              </w:r>
            </w:ins>
            <w:ins w:id="1223" w:author="kmr2" w:date="2013-08-06T10:54:00Z">
              <w:r>
                <w:rPr>
                  <w:sz w:val="18"/>
                  <w:szCs w:val="18"/>
                </w:rPr>
                <w:t>Additionally</w:t>
              </w:r>
            </w:ins>
            <w:ins w:id="1224" w:author="kmr2" w:date="2013-08-06T10:52:00Z">
              <w:r>
                <w:rPr>
                  <w:sz w:val="18"/>
                  <w:szCs w:val="18"/>
                </w:rPr>
                <w:t>, a licensee who</w:t>
              </w:r>
            </w:ins>
            <w:ins w:id="1225" w:author="kmr2" w:date="2013-08-06T10:53:00Z">
              <w:r>
                <w:rPr>
                  <w:sz w:val="18"/>
                  <w:szCs w:val="18"/>
                </w:rPr>
                <w:t xml:space="preserve"> </w:t>
              </w:r>
            </w:ins>
            <w:ins w:id="1226" w:author="kmr2" w:date="2013-08-06T10:52:00Z">
              <w:r>
                <w:rPr>
                  <w:sz w:val="18"/>
                  <w:szCs w:val="18"/>
                </w:rPr>
                <w:t xml:space="preserve">remains in </w:t>
              </w:r>
            </w:ins>
            <w:ins w:id="1227" w:author="kmr2" w:date="2013-08-06T10:54:00Z">
              <w:r>
                <w:rPr>
                  <w:sz w:val="18"/>
                  <w:szCs w:val="18"/>
                </w:rPr>
                <w:t>C</w:t>
              </w:r>
            </w:ins>
            <w:ins w:id="1228" w:author="kmr2" w:date="2013-08-06T10:52:00Z">
              <w:r w:rsidRPr="003B6555">
                <w:rPr>
                  <w:sz w:val="18"/>
                  <w:szCs w:val="18"/>
                </w:rPr>
                <w:t>olumn 3 for 3 years should be invited t</w:t>
              </w:r>
              <w:r>
                <w:rPr>
                  <w:sz w:val="18"/>
                  <w:szCs w:val="18"/>
                </w:rPr>
                <w:t xml:space="preserve">o meet with the Commission. </w:t>
              </w:r>
            </w:ins>
          </w:p>
          <w:p w14:paraId="724FC3D9" w14:textId="77777777" w:rsidR="004E7F8A" w:rsidRDefault="004E7F8A" w:rsidP="004E7F8A">
            <w:pPr>
              <w:widowControl/>
              <w:rPr>
                <w:ins w:id="1229" w:author="Merzke, Daniel" w:date="2016-03-28T09:25:00Z"/>
                <w:sz w:val="18"/>
                <w:szCs w:val="18"/>
              </w:rPr>
            </w:pPr>
          </w:p>
          <w:p w14:paraId="4787880C" w14:textId="77777777" w:rsidR="004E7F8A" w:rsidRPr="003B6555" w:rsidRDefault="004E7F8A" w:rsidP="004E7F8A">
            <w:pPr>
              <w:widowControl/>
              <w:rPr>
                <w:sz w:val="18"/>
                <w:szCs w:val="18"/>
              </w:rPr>
            </w:pPr>
            <w:ins w:id="1230" w:author="Merzke, Daniel" w:date="2016-03-28T09:25:00Z">
              <w:r>
                <w:rPr>
                  <w:sz w:val="18"/>
                  <w:szCs w:val="18"/>
                </w:rPr>
                <w:t xml:space="preserve">August 2009 – Revised to add traditional enforcement follow-up inspections </w:t>
              </w:r>
            </w:ins>
            <w:ins w:id="1231" w:author="Merzke, Daniel" w:date="2016-03-28T09:26:00Z">
              <w:r>
                <w:rPr>
                  <w:sz w:val="18"/>
                  <w:szCs w:val="18"/>
                </w:rPr>
                <w:t>to follow-up on licensee corrective actions when there is a demonstrated pattern of traditional enforcement violations.</w:t>
              </w:r>
            </w:ins>
          </w:p>
          <w:p w14:paraId="357B122C"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32" w:author="kmr2" w:date="2013-08-06T11:57:00Z"/>
              </w:rPr>
            </w:pPr>
          </w:p>
          <w:p w14:paraId="4D74E558"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33" w:author="kmr2" w:date="2013-08-06T10:57:00Z"/>
                <w:sz w:val="18"/>
                <w:szCs w:val="18"/>
              </w:rPr>
            </w:pPr>
            <w:ins w:id="1234" w:author="kmr2" w:date="2013-08-06T10:55:00Z">
              <w:r>
                <w:rPr>
                  <w:sz w:val="18"/>
                  <w:szCs w:val="18"/>
                </w:rPr>
                <w:t xml:space="preserve">December 2009 </w:t>
              </w:r>
            </w:ins>
            <w:ins w:id="1235" w:author="kmr2" w:date="2013-08-06T10:56:00Z">
              <w:r>
                <w:rPr>
                  <w:sz w:val="18"/>
                  <w:szCs w:val="18"/>
                </w:rPr>
                <w:t>–</w:t>
              </w:r>
            </w:ins>
            <w:ins w:id="1236" w:author="kmr2" w:date="2013-08-06T10:55:00Z">
              <w:r>
                <w:rPr>
                  <w:sz w:val="18"/>
                  <w:szCs w:val="18"/>
                </w:rPr>
                <w:t xml:space="preserve"> Revised </w:t>
              </w:r>
            </w:ins>
            <w:ins w:id="1237" w:author="kmr2" w:date="2013-08-06T10:56:00Z">
              <w:r>
                <w:rPr>
                  <w:sz w:val="18"/>
                  <w:szCs w:val="18"/>
                </w:rPr>
                <w:t xml:space="preserve">to clarify mid-quarter movement in the Action Matrix </w:t>
              </w:r>
            </w:ins>
            <w:ins w:id="1238" w:author="kmr2" w:date="2013-08-06T10:57:00Z">
              <w:r>
                <w:rPr>
                  <w:sz w:val="18"/>
                  <w:szCs w:val="18"/>
                </w:rPr>
                <w:t xml:space="preserve">and to relocate guidance for cross-cutting aspects to a separate manual chapter (IMC 0310).  </w:t>
              </w:r>
            </w:ins>
          </w:p>
          <w:p w14:paraId="188F4620"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39" w:author="kmr2" w:date="2013-08-06T12:00:00Z"/>
                <w:sz w:val="18"/>
                <w:szCs w:val="18"/>
              </w:rPr>
            </w:pPr>
          </w:p>
          <w:p w14:paraId="4B81F558"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40" w:author="Merzke, Daniel" w:date="2016-03-28T09:18:00Z"/>
                <w:sz w:val="18"/>
                <w:szCs w:val="18"/>
              </w:rPr>
            </w:pPr>
            <w:ins w:id="1241" w:author="kmr2" w:date="2013-08-06T10:57:00Z">
              <w:r>
                <w:rPr>
                  <w:sz w:val="18"/>
                  <w:szCs w:val="18"/>
                </w:rPr>
                <w:t xml:space="preserve">June 2012 </w:t>
              </w:r>
            </w:ins>
            <w:ins w:id="1242" w:author="kmr2" w:date="2013-08-06T10:58:00Z">
              <w:r>
                <w:rPr>
                  <w:sz w:val="18"/>
                  <w:szCs w:val="18"/>
                </w:rPr>
                <w:t>–</w:t>
              </w:r>
            </w:ins>
            <w:ins w:id="1243" w:author="kmr2" w:date="2013-08-06T10:57:00Z">
              <w:r>
                <w:rPr>
                  <w:sz w:val="18"/>
                  <w:szCs w:val="18"/>
                </w:rPr>
                <w:t xml:space="preserve"> Revised </w:t>
              </w:r>
            </w:ins>
            <w:ins w:id="1244" w:author="kmr2" w:date="2013-08-06T10:58:00Z">
              <w:r>
                <w:rPr>
                  <w:sz w:val="18"/>
                  <w:szCs w:val="18"/>
                </w:rPr>
                <w:t xml:space="preserve">to re-incorporate the Security Cornerstone into the assessment </w:t>
              </w:r>
            </w:ins>
            <w:ins w:id="1245" w:author="kmr2" w:date="2013-08-06T11:00:00Z">
              <w:r>
                <w:rPr>
                  <w:sz w:val="18"/>
                  <w:szCs w:val="18"/>
                </w:rPr>
                <w:t>program</w:t>
              </w:r>
            </w:ins>
            <w:ins w:id="1246" w:author="kmr2" w:date="2013-08-06T10:58:00Z">
              <w:r>
                <w:rPr>
                  <w:sz w:val="18"/>
                  <w:szCs w:val="18"/>
                </w:rPr>
                <w:t xml:space="preserve"> and discontinue use of the </w:t>
              </w:r>
            </w:ins>
            <w:ins w:id="1247" w:author="kmr2" w:date="2013-08-06T11:00:00Z">
              <w:r>
                <w:rPr>
                  <w:sz w:val="18"/>
                  <w:szCs w:val="18"/>
                </w:rPr>
                <w:t xml:space="preserve">separate </w:t>
              </w:r>
            </w:ins>
            <w:ins w:id="1248" w:author="kmr2" w:date="2013-08-06T10:58:00Z">
              <w:r>
                <w:rPr>
                  <w:sz w:val="18"/>
                  <w:szCs w:val="18"/>
                </w:rPr>
                <w:t xml:space="preserve">security assessment </w:t>
              </w:r>
            </w:ins>
            <w:ins w:id="1249" w:author="kmr2" w:date="2013-08-06T11:00:00Z">
              <w:r>
                <w:rPr>
                  <w:sz w:val="18"/>
                  <w:szCs w:val="18"/>
                </w:rPr>
                <w:t>program</w:t>
              </w:r>
            </w:ins>
            <w:ins w:id="1250" w:author="kmr2" w:date="2013-08-06T10:58:00Z">
              <w:r>
                <w:rPr>
                  <w:sz w:val="18"/>
                  <w:szCs w:val="18"/>
                </w:rPr>
                <w:t xml:space="preserve">. </w:t>
              </w:r>
            </w:ins>
            <w:ins w:id="1251" w:author="kmr2" w:date="2013-08-06T11:01:00Z">
              <w:r>
                <w:rPr>
                  <w:sz w:val="18"/>
                  <w:szCs w:val="18"/>
                </w:rPr>
                <w:t xml:space="preserve">The staff will continue to </w:t>
              </w:r>
            </w:ins>
            <w:ins w:id="1252" w:author="kmr2" w:date="2013-08-06T11:04:00Z">
              <w:r>
                <w:rPr>
                  <w:sz w:val="18"/>
                  <w:szCs w:val="18"/>
                </w:rPr>
                <w:t>ensure</w:t>
              </w:r>
            </w:ins>
            <w:ins w:id="1253" w:author="kmr2" w:date="2013-08-06T11:01:00Z">
              <w:r>
                <w:rPr>
                  <w:sz w:val="18"/>
                  <w:szCs w:val="18"/>
                </w:rPr>
                <w:t xml:space="preserve"> security-related information</w:t>
              </w:r>
            </w:ins>
            <w:ins w:id="1254" w:author="kmr2" w:date="2013-08-06T11:05:00Z">
              <w:r>
                <w:rPr>
                  <w:sz w:val="18"/>
                  <w:szCs w:val="18"/>
                </w:rPr>
                <w:t xml:space="preserve"> is not publicly released</w:t>
              </w:r>
            </w:ins>
            <w:ins w:id="1255" w:author="kmr2" w:date="2013-08-06T11:01:00Z">
              <w:r>
                <w:rPr>
                  <w:sz w:val="18"/>
                  <w:szCs w:val="18"/>
                </w:rPr>
                <w:t xml:space="preserve">.  </w:t>
              </w:r>
            </w:ins>
            <w:ins w:id="1256" w:author="kmr2" w:date="2013-08-06T10:58:00Z">
              <w:r>
                <w:rPr>
                  <w:sz w:val="18"/>
                  <w:szCs w:val="18"/>
                </w:rPr>
                <w:t xml:space="preserve">  </w:t>
              </w:r>
            </w:ins>
          </w:p>
          <w:p w14:paraId="53AE01E4"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57" w:author="Merzke, Daniel" w:date="2016-03-28T09:18:00Z"/>
                <w:sz w:val="18"/>
                <w:szCs w:val="18"/>
              </w:rPr>
            </w:pPr>
          </w:p>
          <w:p w14:paraId="558B6843"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58" w:author="Merzke, Daniel" w:date="2016-03-28T09:13:00Z"/>
                <w:sz w:val="18"/>
                <w:szCs w:val="18"/>
              </w:rPr>
            </w:pPr>
            <w:ins w:id="1259" w:author="Merzke, Daniel" w:date="2016-03-28T09:18:00Z">
              <w:r>
                <w:rPr>
                  <w:sz w:val="18"/>
                  <w:szCs w:val="18"/>
                </w:rPr>
                <w:t>November 2014 – Revised the definition of Repetitive Degraded Cornerstone to a cornerstone degraded for more than five quarters to give Regions more flexibility in scheduling supplemental inspections.</w:t>
              </w:r>
            </w:ins>
          </w:p>
          <w:p w14:paraId="602BA36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60" w:author="Merzke, Daniel" w:date="2016-03-28T09:13:00Z"/>
                <w:sz w:val="18"/>
                <w:szCs w:val="18"/>
              </w:rPr>
            </w:pPr>
          </w:p>
          <w:p w14:paraId="0528E185"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61" w:author="Merzke, Daniel" w:date="2016-03-28T09:19:00Z"/>
                <w:sz w:val="18"/>
                <w:szCs w:val="18"/>
              </w:rPr>
            </w:pPr>
            <w:ins w:id="1262" w:author="Merzke, Daniel" w:date="2016-03-28T09:13:00Z">
              <w:r>
                <w:rPr>
                  <w:sz w:val="18"/>
                  <w:szCs w:val="18"/>
                </w:rPr>
                <w:t xml:space="preserve">April 2015 – </w:t>
              </w:r>
            </w:ins>
            <w:ins w:id="1263" w:author="Merzke, Daniel" w:date="2016-03-28T09:18:00Z">
              <w:r>
                <w:rPr>
                  <w:sz w:val="18"/>
                  <w:szCs w:val="18"/>
                </w:rPr>
                <w:t>The ROP Enhancement Project resulted in a m</w:t>
              </w:r>
            </w:ins>
            <w:ins w:id="1264" w:author="Merzke, Daniel" w:date="2016-03-28T09:13:00Z">
              <w:r>
                <w:rPr>
                  <w:sz w:val="18"/>
                  <w:szCs w:val="18"/>
                </w:rPr>
                <w:t>ajor revision to the SCCI process,</w:t>
              </w:r>
            </w:ins>
            <w:ins w:id="1265" w:author="Merzke, Daniel" w:date="2016-03-28T09:15:00Z">
              <w:r>
                <w:rPr>
                  <w:sz w:val="18"/>
                  <w:szCs w:val="18"/>
                </w:rPr>
                <w:t xml:space="preserve"> eliminating the word “substantive,”</w:t>
              </w:r>
            </w:ins>
            <w:ins w:id="1266" w:author="Merzke, Daniel" w:date="2016-03-28T09:13:00Z">
              <w:r>
                <w:rPr>
                  <w:sz w:val="18"/>
                  <w:szCs w:val="18"/>
                </w:rPr>
                <w:t xml:space="preserve"> revising the criterion for a cross-cutting theme to six findings with the same aspect in 12 months, adding a cross-cutting theme at the cross-cutting area level, and eliminating the subjective questions for opening a CCI.</w:t>
              </w:r>
            </w:ins>
            <w:ins w:id="1267" w:author="Merzke, Daniel" w:date="2016-03-28T09:15:00Z">
              <w:r>
                <w:rPr>
                  <w:sz w:val="18"/>
                  <w:szCs w:val="18"/>
                </w:rPr>
                <w:t xml:space="preserve">  </w:t>
              </w:r>
            </w:ins>
            <w:ins w:id="1268" w:author="Merzke, Daniel" w:date="2016-03-28T09:16:00Z">
              <w:r>
                <w:rPr>
                  <w:sz w:val="18"/>
                  <w:szCs w:val="18"/>
                </w:rPr>
                <w:t>Historical data analysis was t</w:t>
              </w:r>
            </w:ins>
            <w:ins w:id="1269" w:author="Merzke, Daniel" w:date="2016-03-28T09:15:00Z">
              <w:r>
                <w:rPr>
                  <w:sz w:val="18"/>
                  <w:szCs w:val="18"/>
                </w:rPr>
                <w:t>he basis for six findings being a cross-cutting theme, determined to be more indicative of a theme</w:t>
              </w:r>
            </w:ins>
            <w:ins w:id="1270" w:author="Merzke, Daniel" w:date="2016-03-28T09:17:00Z">
              <w:r>
                <w:rPr>
                  <w:sz w:val="18"/>
                  <w:szCs w:val="18"/>
                </w:rPr>
                <w:t xml:space="preserve"> for plants exhibiting declining performance. </w:t>
              </w:r>
            </w:ins>
          </w:p>
          <w:p w14:paraId="0C604DC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71" w:author="Merzke, Daniel" w:date="2016-03-28T09:19:00Z"/>
                <w:sz w:val="18"/>
                <w:szCs w:val="18"/>
              </w:rPr>
            </w:pPr>
          </w:p>
          <w:p w14:paraId="6594E0C6"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72" w:author="Merzke, Daniel" w:date="2017-03-22T07:03:00Z"/>
                <w:sz w:val="18"/>
                <w:szCs w:val="18"/>
              </w:rPr>
            </w:pPr>
            <w:ins w:id="1273" w:author="Merzke, Daniel" w:date="2016-03-28T09:19:00Z">
              <w:r>
                <w:rPr>
                  <w:sz w:val="18"/>
                  <w:szCs w:val="18"/>
                </w:rPr>
                <w:t xml:space="preserve">December 2015 </w:t>
              </w:r>
            </w:ins>
            <w:ins w:id="1274" w:author="Merzke, Daniel" w:date="2016-03-28T09:20:00Z">
              <w:r>
                <w:rPr>
                  <w:sz w:val="18"/>
                  <w:szCs w:val="18"/>
                </w:rPr>
                <w:t>–</w:t>
              </w:r>
            </w:ins>
            <w:ins w:id="1275" w:author="Merzke, Daniel" w:date="2016-03-28T09:19:00Z">
              <w:r>
                <w:rPr>
                  <w:sz w:val="18"/>
                  <w:szCs w:val="18"/>
                </w:rPr>
                <w:t xml:space="preserve"> Revised </w:t>
              </w:r>
            </w:ins>
            <w:ins w:id="1276" w:author="Merzke, Daniel" w:date="2016-03-28T09:20:00Z">
              <w:r>
                <w:rPr>
                  <w:sz w:val="18"/>
                  <w:szCs w:val="18"/>
                </w:rPr>
                <w:t>the definition of Degraded Cornerstone from two White inputs to three White inputs in the same cornerstone in response to Commission direction in SRM-SECY-15-0108.  Revised the title of Column 3 to the Degraded Performance Column to eliminate confusion when a licensee moves to Column 3 because of three White inputs in the same Strategic Performance Area.</w:t>
              </w:r>
            </w:ins>
          </w:p>
          <w:p w14:paraId="1B7FF415"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277" w:author="Merzke, Daniel" w:date="2017-03-22T07:03:00Z"/>
                <w:sz w:val="18"/>
                <w:szCs w:val="18"/>
              </w:rPr>
            </w:pPr>
          </w:p>
          <w:p w14:paraId="16C38F8A" w14:textId="77777777" w:rsidR="004E7F8A" w:rsidRPr="00D95D2B"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ins w:id="1278" w:author="Merzke, Daniel" w:date="2017-03-22T07:03:00Z">
              <w:r>
                <w:rPr>
                  <w:sz w:val="18"/>
                  <w:szCs w:val="18"/>
                </w:rPr>
                <w:t xml:space="preserve">November 2016 </w:t>
              </w:r>
            </w:ins>
            <w:ins w:id="1279" w:author="Merzke, Daniel" w:date="2017-03-22T07:04:00Z">
              <w:r>
                <w:rPr>
                  <w:sz w:val="18"/>
                  <w:szCs w:val="18"/>
                </w:rPr>
                <w:t>–</w:t>
              </w:r>
            </w:ins>
            <w:ins w:id="1280" w:author="Merzke, Daniel" w:date="2017-03-22T07:03:00Z">
              <w:r>
                <w:rPr>
                  <w:sz w:val="18"/>
                  <w:szCs w:val="18"/>
                </w:rPr>
                <w:t xml:space="preserve"> Revised </w:t>
              </w:r>
            </w:ins>
            <w:ins w:id="1281" w:author="Merzke, Daniel" w:date="2017-03-22T07:04:00Z">
              <w:r>
                <w:rPr>
                  <w:sz w:val="18"/>
                  <w:szCs w:val="18"/>
                </w:rPr>
                <w:t xml:space="preserve">to remove the requirement to conduct mid-cycle assessment meetings based on Commission approval of a staff recommendation in </w:t>
              </w:r>
            </w:ins>
            <w:ins w:id="1282" w:author="Merzke, Daniel" w:date="2017-03-22T07:06:00Z">
              <w:r>
                <w:rPr>
                  <w:sz w:val="18"/>
                  <w:szCs w:val="18"/>
                </w:rPr>
                <w:t>SRM-SECY-16-0009.</w:t>
              </w:r>
            </w:ins>
            <w:ins w:id="1283" w:author="Merzke, Daniel" w:date="2017-03-22T07:13:00Z">
              <w:r>
                <w:rPr>
                  <w:sz w:val="18"/>
                  <w:szCs w:val="18"/>
                </w:rPr>
                <w:t xml:space="preserve">  Guidance was left to consider cross-cutting themes during the second quarter assessment review, as well as to continue issuing inspection plans via separate correspondence.</w:t>
              </w:r>
            </w:ins>
          </w:p>
        </w:tc>
      </w:tr>
    </w:tbl>
    <w:p w14:paraId="5E7D772D" w14:textId="77777777" w:rsidR="00A41223" w:rsidRDefault="00A4122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sectPr w:rsidR="00A41223" w:rsidSect="00A1556F">
          <w:footerReference w:type="default" r:id="rId40"/>
          <w:pgSz w:w="12240" w:h="15838"/>
          <w:pgMar w:top="1440" w:right="1440" w:bottom="1440" w:left="1440" w:header="720" w:footer="720" w:gutter="0"/>
          <w:cols w:space="720"/>
          <w:noEndnote/>
          <w:docGrid w:linePitch="326"/>
        </w:sectPr>
      </w:pPr>
    </w:p>
    <w:p w14:paraId="0E51D70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p w14:paraId="75D4E5F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tbl>
      <w:tblPr>
        <w:tblW w:w="0" w:type="auto"/>
        <w:tblInd w:w="67" w:type="dxa"/>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left w:w="67" w:type="dxa"/>
          <w:right w:w="67" w:type="dxa"/>
        </w:tblCellMar>
        <w:tblLook w:val="0000" w:firstRow="0" w:lastRow="0" w:firstColumn="0" w:lastColumn="0" w:noHBand="0" w:noVBand="0"/>
      </w:tblPr>
      <w:tblGrid>
        <w:gridCol w:w="1980"/>
        <w:gridCol w:w="2250"/>
        <w:gridCol w:w="2905"/>
        <w:gridCol w:w="2378"/>
        <w:gridCol w:w="3446"/>
      </w:tblGrid>
      <w:tr w:rsidR="00055C34" w14:paraId="5D35EC8A" w14:textId="77777777" w:rsidTr="00A41223">
        <w:tc>
          <w:tcPr>
            <w:tcW w:w="12959" w:type="dxa"/>
            <w:gridSpan w:val="5"/>
            <w:tcBorders>
              <w:top w:val="single" w:sz="7" w:space="0" w:color="000000"/>
            </w:tcBorders>
          </w:tcPr>
          <w:p w14:paraId="0387D5E2" w14:textId="77777777" w:rsidR="003A34DE" w:rsidRPr="00A1556F" w:rsidRDefault="003A34DE" w:rsidP="007F4DC9">
            <w:pPr>
              <w:rPr>
                <w:u w:val="single"/>
              </w:rPr>
            </w:pPr>
          </w:p>
          <w:p w14:paraId="0D24F0C8" w14:textId="77777777" w:rsidR="003A34DE" w:rsidRPr="00A1556F" w:rsidRDefault="003A34DE" w:rsidP="00A1556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szCs w:val="22"/>
                <w:u w:val="single"/>
              </w:rPr>
              <w:t>Table 1</w:t>
            </w:r>
            <w:r w:rsidRPr="00A1556F">
              <w:rPr>
                <w:bCs/>
                <w:szCs w:val="22"/>
                <w:u w:val="single"/>
              </w:rPr>
              <w:tab/>
              <w:t>Levels of Assessment Review</w:t>
            </w:r>
          </w:p>
        </w:tc>
      </w:tr>
      <w:tr w:rsidR="003A34DE" w14:paraId="4E7A791C" w14:textId="77777777">
        <w:tc>
          <w:tcPr>
            <w:tcW w:w="1980" w:type="dxa"/>
            <w:tcBorders>
              <w:top w:val="double" w:sz="7" w:space="0" w:color="000000"/>
            </w:tcBorders>
          </w:tcPr>
          <w:p w14:paraId="78C059B3" w14:textId="77777777" w:rsidR="003A34DE" w:rsidRPr="00A1556F" w:rsidRDefault="003A34DE" w:rsidP="007F4DC9">
            <w:pPr>
              <w:rPr>
                <w:bCs/>
                <w:u w:val="single"/>
              </w:rPr>
            </w:pPr>
          </w:p>
          <w:p w14:paraId="063E13A1"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Level of Review</w:t>
            </w:r>
          </w:p>
        </w:tc>
        <w:tc>
          <w:tcPr>
            <w:tcW w:w="2250" w:type="dxa"/>
            <w:tcBorders>
              <w:top w:val="double" w:sz="7" w:space="0" w:color="000000"/>
            </w:tcBorders>
          </w:tcPr>
          <w:p w14:paraId="1683B4AC" w14:textId="77777777" w:rsidR="003A34DE" w:rsidRPr="00A1556F" w:rsidRDefault="003A34DE" w:rsidP="007F4DC9">
            <w:pPr>
              <w:rPr>
                <w:bCs/>
                <w:u w:val="single"/>
              </w:rPr>
            </w:pPr>
          </w:p>
          <w:p w14:paraId="55B6F244"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Frequency/Timing</w:t>
            </w:r>
          </w:p>
        </w:tc>
        <w:tc>
          <w:tcPr>
            <w:tcW w:w="2905" w:type="dxa"/>
            <w:tcBorders>
              <w:top w:val="double" w:sz="7" w:space="0" w:color="000000"/>
            </w:tcBorders>
          </w:tcPr>
          <w:p w14:paraId="6678F4FD" w14:textId="77777777" w:rsidR="003A34DE" w:rsidRPr="00A1556F" w:rsidRDefault="003A34DE" w:rsidP="007F4DC9">
            <w:pPr>
              <w:rPr>
                <w:bCs/>
                <w:u w:val="single"/>
              </w:rPr>
            </w:pPr>
          </w:p>
          <w:p w14:paraId="495B8964"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Participants</w:t>
            </w:r>
            <w:r w:rsidRPr="00A1556F">
              <w:rPr>
                <w:bCs/>
                <w:szCs w:val="22"/>
              </w:rPr>
              <w:tab/>
            </w:r>
            <w:r w:rsidRPr="00A1556F">
              <w:rPr>
                <w:bCs/>
                <w:szCs w:val="22"/>
              </w:rPr>
              <w:tab/>
            </w:r>
          </w:p>
          <w:p w14:paraId="57B2A85A"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 indicates chairperson)</w:t>
            </w:r>
          </w:p>
        </w:tc>
        <w:tc>
          <w:tcPr>
            <w:tcW w:w="2378" w:type="dxa"/>
            <w:tcBorders>
              <w:top w:val="double" w:sz="7" w:space="0" w:color="000000"/>
            </w:tcBorders>
          </w:tcPr>
          <w:p w14:paraId="7BF17B87" w14:textId="77777777" w:rsidR="003A34DE" w:rsidRPr="00A1556F" w:rsidRDefault="003A34DE" w:rsidP="007F4DC9">
            <w:pPr>
              <w:rPr>
                <w:bCs/>
                <w:u w:val="single"/>
              </w:rPr>
            </w:pPr>
          </w:p>
          <w:p w14:paraId="7A1CED64"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Desired Outcome</w:t>
            </w:r>
          </w:p>
        </w:tc>
        <w:tc>
          <w:tcPr>
            <w:tcW w:w="3446" w:type="dxa"/>
            <w:tcBorders>
              <w:top w:val="double" w:sz="7" w:space="0" w:color="000000"/>
            </w:tcBorders>
          </w:tcPr>
          <w:p w14:paraId="42CBFF34" w14:textId="77777777" w:rsidR="003A34DE" w:rsidRPr="00A1556F" w:rsidRDefault="003A34DE" w:rsidP="007F4DC9">
            <w:pPr>
              <w:rPr>
                <w:bCs/>
                <w:u w:val="single"/>
              </w:rPr>
            </w:pPr>
          </w:p>
          <w:p w14:paraId="270A3AB2"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Communication</w:t>
            </w:r>
          </w:p>
        </w:tc>
      </w:tr>
      <w:tr w:rsidR="003A34DE" w14:paraId="454E17AB" w14:textId="77777777">
        <w:tc>
          <w:tcPr>
            <w:tcW w:w="1980" w:type="dxa"/>
            <w:tcBorders>
              <w:top w:val="double" w:sz="8" w:space="0" w:color="000000"/>
            </w:tcBorders>
          </w:tcPr>
          <w:p w14:paraId="46AD36F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Continuous</w:t>
            </w:r>
          </w:p>
        </w:tc>
        <w:tc>
          <w:tcPr>
            <w:tcW w:w="2250" w:type="dxa"/>
            <w:tcBorders>
              <w:top w:val="double" w:sz="8" w:space="0" w:color="000000"/>
            </w:tcBorders>
          </w:tcPr>
          <w:p w14:paraId="1526376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Continuous</w:t>
            </w:r>
            <w:r>
              <w:rPr>
                <w:szCs w:val="22"/>
              </w:rPr>
              <w:tab/>
            </w:r>
          </w:p>
        </w:tc>
        <w:tc>
          <w:tcPr>
            <w:tcW w:w="2905" w:type="dxa"/>
            <w:tcBorders>
              <w:top w:val="double" w:sz="8" w:space="0" w:color="000000"/>
            </w:tcBorders>
          </w:tcPr>
          <w:p w14:paraId="05C33C21" w14:textId="77777777" w:rsidR="003A34DE" w:rsidRDefault="00400C06"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ins w:id="1284" w:author="Merzke, Daniel" w:date="2017-03-30T07:16:00Z">
              <w:r>
                <w:rPr>
                  <w:szCs w:val="22"/>
                </w:rPr>
                <w:t xml:space="preserve">BC, </w:t>
              </w:r>
            </w:ins>
            <w:r w:rsidR="003A34DE">
              <w:rPr>
                <w:szCs w:val="22"/>
              </w:rPr>
              <w:t>SRI, RI, regional inspectors, SRAs</w:t>
            </w:r>
          </w:p>
        </w:tc>
        <w:tc>
          <w:tcPr>
            <w:tcW w:w="2378" w:type="dxa"/>
            <w:tcBorders>
              <w:top w:val="double" w:sz="8" w:space="0" w:color="000000"/>
            </w:tcBorders>
          </w:tcPr>
          <w:p w14:paraId="7DA428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Performance awareness</w:t>
            </w:r>
          </w:p>
        </w:tc>
        <w:tc>
          <w:tcPr>
            <w:tcW w:w="3446" w:type="dxa"/>
            <w:tcBorders>
              <w:top w:val="double" w:sz="8" w:space="0" w:color="000000"/>
            </w:tcBorders>
          </w:tcPr>
          <w:p w14:paraId="0CD43DA8" w14:textId="7DA99E3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None required, notify licensee by an Assessment Follow</w:t>
            </w:r>
            <w:ins w:id="1285" w:author="kmr2" w:date="2013-07-02T08:37:00Z">
              <w:r w:rsidR="001824B3">
                <w:rPr>
                  <w:szCs w:val="22"/>
                </w:rPr>
                <w:t>-up</w:t>
              </w:r>
            </w:ins>
            <w:r>
              <w:rPr>
                <w:szCs w:val="22"/>
              </w:rPr>
              <w:t xml:space="preserve"> letter </w:t>
            </w:r>
            <w:r>
              <w:rPr>
                <w:szCs w:val="22"/>
                <w:u w:val="single"/>
              </w:rPr>
              <w:t>only</w:t>
            </w:r>
            <w:r>
              <w:rPr>
                <w:szCs w:val="22"/>
              </w:rPr>
              <w:t xml:space="preserve"> if thresholds crossed</w:t>
            </w:r>
          </w:p>
        </w:tc>
      </w:tr>
      <w:tr w:rsidR="003A34DE" w14:paraId="04788BF2" w14:textId="77777777">
        <w:tc>
          <w:tcPr>
            <w:tcW w:w="1980" w:type="dxa"/>
          </w:tcPr>
          <w:p w14:paraId="69192B4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Quarterly</w:t>
            </w:r>
          </w:p>
        </w:tc>
        <w:tc>
          <w:tcPr>
            <w:tcW w:w="2250" w:type="dxa"/>
          </w:tcPr>
          <w:p w14:paraId="20DC609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Once per quarter/</w:t>
            </w:r>
          </w:p>
          <w:p w14:paraId="41719FA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5 weeks after end of quarter</w:t>
            </w:r>
          </w:p>
        </w:tc>
        <w:tc>
          <w:tcPr>
            <w:tcW w:w="2905" w:type="dxa"/>
          </w:tcPr>
          <w:p w14:paraId="1BD8BD8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DRP:  BC*, PE, SRI, RI</w:t>
            </w:r>
          </w:p>
        </w:tc>
        <w:tc>
          <w:tcPr>
            <w:tcW w:w="2378" w:type="dxa"/>
          </w:tcPr>
          <w:p w14:paraId="503A1F0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Input/verify PI/PIM data, detect early trends</w:t>
            </w:r>
          </w:p>
        </w:tc>
        <w:tc>
          <w:tcPr>
            <w:tcW w:w="3446" w:type="dxa"/>
          </w:tcPr>
          <w:p w14:paraId="65D7021A" w14:textId="40FFF37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Update data set, notify licensee by an Assessment Follow</w:t>
            </w:r>
            <w:ins w:id="1286" w:author="kmr2" w:date="2013-07-02T08:37:00Z">
              <w:r w:rsidR="001824B3">
                <w:rPr>
                  <w:szCs w:val="22"/>
                </w:rPr>
                <w:t>-up</w:t>
              </w:r>
            </w:ins>
            <w:r>
              <w:rPr>
                <w:szCs w:val="22"/>
              </w:rPr>
              <w:t xml:space="preserve"> letter </w:t>
            </w:r>
            <w:r>
              <w:rPr>
                <w:szCs w:val="22"/>
                <w:u w:val="single"/>
              </w:rPr>
              <w:t>only</w:t>
            </w:r>
            <w:r>
              <w:rPr>
                <w:szCs w:val="22"/>
              </w:rPr>
              <w:t xml:space="preserve"> if </w:t>
            </w:r>
            <w:ins w:id="1287" w:author="Merzke, Daniel" w:date="2017-03-30T08:32:00Z">
              <w:r w:rsidR="0069303E">
                <w:rPr>
                  <w:szCs w:val="22"/>
                </w:rPr>
                <w:t xml:space="preserve">Action Matrix or cross-cutting </w:t>
              </w:r>
            </w:ins>
            <w:r>
              <w:rPr>
                <w:szCs w:val="22"/>
              </w:rPr>
              <w:t>thresholds crossed</w:t>
            </w:r>
            <w:ins w:id="1288" w:author="Merzke, Daniel" w:date="2016-09-19T09:21:00Z">
              <w:r w:rsidR="003A0434">
                <w:rPr>
                  <w:szCs w:val="22"/>
                </w:rPr>
                <w:t xml:space="preserve">.  </w:t>
              </w:r>
            </w:ins>
            <w:ins w:id="1289" w:author="Merzke, Daniel" w:date="2017-03-30T08:33:00Z">
              <w:r w:rsidR="0069303E">
                <w:rPr>
                  <w:color w:val="B5082D"/>
                  <w:szCs w:val="22"/>
                </w:rPr>
                <w:t>After second quarter, updated inspection plans provided to licensees via separate transmittal letter.</w:t>
              </w:r>
            </w:ins>
          </w:p>
        </w:tc>
      </w:tr>
      <w:tr w:rsidR="003A34DE" w14:paraId="12746C03" w14:textId="77777777">
        <w:tc>
          <w:tcPr>
            <w:tcW w:w="1980" w:type="dxa"/>
            <w:tcBorders>
              <w:bottom w:val="nil"/>
            </w:tcBorders>
          </w:tcPr>
          <w:p w14:paraId="76EAAAF6" w14:textId="619870F3"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2250" w:type="dxa"/>
            <w:tcBorders>
              <w:bottom w:val="nil"/>
            </w:tcBorders>
          </w:tcPr>
          <w:p w14:paraId="5E0DCD29" w14:textId="322F1882"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2905" w:type="dxa"/>
            <w:tcBorders>
              <w:bottom w:val="nil"/>
            </w:tcBorders>
          </w:tcPr>
          <w:p w14:paraId="404B2973" w14:textId="54F6042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2378" w:type="dxa"/>
            <w:tcBorders>
              <w:bottom w:val="nil"/>
            </w:tcBorders>
          </w:tcPr>
          <w:p w14:paraId="7C080A9A" w14:textId="7D0AC17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3446" w:type="dxa"/>
            <w:tcBorders>
              <w:bottom w:val="nil"/>
            </w:tcBorders>
          </w:tcPr>
          <w:p w14:paraId="17A43AE7" w14:textId="5C487E4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r>
      <w:tr w:rsidR="003A34DE" w14:paraId="276A857C" w14:textId="77777777">
        <w:tc>
          <w:tcPr>
            <w:tcW w:w="1980" w:type="dxa"/>
            <w:tcBorders>
              <w:top w:val="nil"/>
            </w:tcBorders>
          </w:tcPr>
          <w:p w14:paraId="6B94B99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End</w:t>
            </w:r>
            <w:r>
              <w:rPr>
                <w:szCs w:val="22"/>
              </w:rPr>
              <w:noBreakHyphen/>
              <w:t>of</w:t>
            </w:r>
            <w:r>
              <w:rPr>
                <w:szCs w:val="22"/>
              </w:rPr>
              <w:noBreakHyphen/>
              <w:t>Cycle</w:t>
            </w:r>
          </w:p>
          <w:p w14:paraId="43A11BE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16B7D6A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5B3139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20488C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pPr>
          </w:p>
        </w:tc>
        <w:tc>
          <w:tcPr>
            <w:tcW w:w="2250" w:type="dxa"/>
            <w:tcBorders>
              <w:top w:val="nil"/>
            </w:tcBorders>
          </w:tcPr>
          <w:p w14:paraId="7E93910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At end</w:t>
            </w:r>
            <w:r>
              <w:rPr>
                <w:szCs w:val="22"/>
              </w:rPr>
              <w:noBreakHyphen/>
              <w:t>of</w:t>
            </w:r>
            <w:r>
              <w:rPr>
                <w:szCs w:val="22"/>
              </w:rPr>
              <w:noBreakHyphen/>
              <w:t>cycle/</w:t>
            </w:r>
          </w:p>
          <w:p w14:paraId="7E30F291" w14:textId="77777777" w:rsidR="003A34DE" w:rsidRDefault="00C0627D"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ins w:id="1290" w:author="kmr2" w:date="2012-08-22T08:01:00Z">
              <w:r>
                <w:rPr>
                  <w:szCs w:val="22"/>
                </w:rPr>
                <w:t xml:space="preserve">7 </w:t>
              </w:r>
            </w:ins>
            <w:r w:rsidR="003A34DE">
              <w:rPr>
                <w:szCs w:val="22"/>
              </w:rPr>
              <w:t>weeks after end of assessment cycle</w:t>
            </w:r>
          </w:p>
        </w:tc>
        <w:tc>
          <w:tcPr>
            <w:tcW w:w="2905" w:type="dxa"/>
            <w:tcBorders>
              <w:top w:val="nil"/>
            </w:tcBorders>
          </w:tcPr>
          <w:p w14:paraId="644F142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DRS or DRP DD, RAs*,  BCs, principal inspectors, SRAs, HQ offices as appropriate</w:t>
            </w:r>
          </w:p>
        </w:tc>
        <w:tc>
          <w:tcPr>
            <w:tcW w:w="2378" w:type="dxa"/>
            <w:tcBorders>
              <w:top w:val="nil"/>
            </w:tcBorders>
          </w:tcPr>
          <w:p w14:paraId="665E347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Assessment of plant performance, oversight and coordination of regional actions</w:t>
            </w:r>
          </w:p>
        </w:tc>
        <w:tc>
          <w:tcPr>
            <w:tcW w:w="3446" w:type="dxa"/>
            <w:tcBorders>
              <w:top w:val="nil"/>
            </w:tcBorders>
          </w:tcPr>
          <w:p w14:paraId="47E1403F" w14:textId="40F4CBE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Annual Assessment Letter with an inspection plan </w:t>
            </w:r>
            <w:ins w:id="1291" w:author="Merzke, Daniel" w:date="2017-03-30T08:39:00Z">
              <w:r w:rsidR="005F2B93">
                <w:rPr>
                  <w:szCs w:val="22"/>
                </w:rPr>
                <w:t>for approximately</w:t>
              </w:r>
            </w:ins>
            <w:r>
              <w:rPr>
                <w:szCs w:val="22"/>
              </w:rPr>
              <w:t xml:space="preserve"> </w:t>
            </w:r>
            <w:ins w:id="1292" w:author="Merzke, Daniel" w:date="2017-03-30T08:40:00Z">
              <w:r w:rsidR="005F2B93">
                <w:rPr>
                  <w:szCs w:val="22"/>
                </w:rPr>
                <w:t>24 months</w:t>
              </w:r>
            </w:ins>
            <w:ins w:id="1293" w:author="Merzke, Daniel" w:date="2017-03-30T08:39:00Z">
              <w:r w:rsidR="005F2B93">
                <w:rPr>
                  <w:szCs w:val="22"/>
                </w:rPr>
                <w:t xml:space="preserve"> from the end of the assessment period.</w:t>
              </w:r>
            </w:ins>
          </w:p>
        </w:tc>
      </w:tr>
      <w:tr w:rsidR="003A34DE" w14:paraId="41A39FB5" w14:textId="77777777">
        <w:tc>
          <w:tcPr>
            <w:tcW w:w="1980" w:type="dxa"/>
            <w:tcBorders>
              <w:top w:val="single" w:sz="7" w:space="0" w:color="000000"/>
            </w:tcBorders>
          </w:tcPr>
          <w:p w14:paraId="6C6BD69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End-of-Cycle Summary Meeting </w:t>
            </w:r>
          </w:p>
        </w:tc>
        <w:tc>
          <w:tcPr>
            <w:tcW w:w="2250" w:type="dxa"/>
            <w:tcBorders>
              <w:top w:val="single" w:sz="7" w:space="0" w:color="000000"/>
            </w:tcBorders>
          </w:tcPr>
          <w:p w14:paraId="006582E0" w14:textId="559D106B" w:rsidR="003A34DE" w:rsidRDefault="000C5891"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ins w:id="1294" w:author="Merzke, Daniel" w:date="2017-03-30T08:44:00Z">
              <w:r>
                <w:rPr>
                  <w:szCs w:val="22"/>
                </w:rPr>
                <w:t>After EOC meetings, but before annual assessment letters issue</w:t>
              </w:r>
            </w:ins>
            <w:r w:rsidR="009F458C">
              <w:rPr>
                <w:szCs w:val="22"/>
              </w:rPr>
              <w:t>d</w:t>
            </w:r>
            <w:ins w:id="1295" w:author="Merzke, Daniel" w:date="2017-03-30T08:44:00Z">
              <w:r>
                <w:rPr>
                  <w:szCs w:val="22"/>
                </w:rPr>
                <w:t>, if possible.</w:t>
              </w:r>
            </w:ins>
            <w:r w:rsidR="003A34DE">
              <w:rPr>
                <w:szCs w:val="22"/>
              </w:rPr>
              <w:t xml:space="preserve">  </w:t>
            </w:r>
          </w:p>
        </w:tc>
        <w:tc>
          <w:tcPr>
            <w:tcW w:w="2905" w:type="dxa"/>
            <w:tcBorders>
              <w:top w:val="single" w:sz="7" w:space="0" w:color="000000"/>
            </w:tcBorders>
          </w:tcPr>
          <w:p w14:paraId="15740B0A" w14:textId="058BAE4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DIR NRR, RA s, BCs, </w:t>
            </w:r>
            <w:ins w:id="1296" w:author="kmr2" w:date="2013-08-06T11:42:00Z">
              <w:r w:rsidR="005B08A3">
                <w:rPr>
                  <w:szCs w:val="22"/>
                </w:rPr>
                <w:t>DIRS</w:t>
              </w:r>
            </w:ins>
            <w:r>
              <w:rPr>
                <w:szCs w:val="22"/>
              </w:rPr>
              <w:t>, OE, OI, other HQ offices as appropriate</w:t>
            </w:r>
          </w:p>
        </w:tc>
        <w:tc>
          <w:tcPr>
            <w:tcW w:w="2378" w:type="dxa"/>
            <w:tcBorders>
              <w:top w:val="single" w:sz="7" w:space="0" w:color="000000"/>
            </w:tcBorders>
          </w:tcPr>
          <w:p w14:paraId="42D0BBD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Summarize results of the end-of-cycle review meetings</w:t>
            </w:r>
          </w:p>
        </w:tc>
        <w:tc>
          <w:tcPr>
            <w:tcW w:w="3446" w:type="dxa"/>
            <w:tcBorders>
              <w:top w:val="single" w:sz="7" w:space="0" w:color="000000"/>
            </w:tcBorders>
          </w:tcPr>
          <w:p w14:paraId="156E404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Information to be discussed at the Agency Action Review Meeting</w:t>
            </w:r>
          </w:p>
        </w:tc>
      </w:tr>
      <w:tr w:rsidR="003A34DE" w14:paraId="417461CD" w14:textId="77777777">
        <w:tc>
          <w:tcPr>
            <w:tcW w:w="1980" w:type="dxa"/>
            <w:tcBorders>
              <w:top w:val="single" w:sz="7" w:space="0" w:color="000000"/>
              <w:bottom w:val="single" w:sz="7" w:space="0" w:color="000000"/>
            </w:tcBorders>
          </w:tcPr>
          <w:p w14:paraId="5C719C4C" w14:textId="374D8B2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Agency Action Review</w:t>
            </w:r>
            <w:ins w:id="1297" w:author="Merzke, Daniel" w:date="2017-03-30T08:44:00Z">
              <w:r w:rsidR="00816DC6">
                <w:rPr>
                  <w:szCs w:val="22"/>
                </w:rPr>
                <w:t xml:space="preserve"> Meeting</w:t>
              </w:r>
            </w:ins>
          </w:p>
        </w:tc>
        <w:tc>
          <w:tcPr>
            <w:tcW w:w="2250" w:type="dxa"/>
            <w:tcBorders>
              <w:top w:val="single" w:sz="7" w:space="0" w:color="000000"/>
              <w:bottom w:val="single" w:sz="7" w:space="0" w:color="000000"/>
            </w:tcBorders>
          </w:tcPr>
          <w:p w14:paraId="67D4F5D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Annually/ </w:t>
            </w:r>
          </w:p>
          <w:p w14:paraId="6FE929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several weeks after issuance of annual assessment letters</w:t>
            </w:r>
          </w:p>
        </w:tc>
        <w:tc>
          <w:tcPr>
            <w:tcW w:w="2905" w:type="dxa"/>
            <w:tcBorders>
              <w:top w:val="single" w:sz="7" w:space="0" w:color="000000"/>
              <w:bottom w:val="single" w:sz="7" w:space="0" w:color="000000"/>
            </w:tcBorders>
          </w:tcPr>
          <w:p w14:paraId="744F1734" w14:textId="1510A405"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EDO*, DIR NRR, RAs, DRS/DRP DDs,</w:t>
            </w:r>
            <w:r w:rsidR="009F458C">
              <w:rPr>
                <w:szCs w:val="22"/>
              </w:rPr>
              <w:t xml:space="preserve"> </w:t>
            </w:r>
            <w:ins w:id="1298" w:author="kmr2" w:date="2013-08-06T11:42:00Z">
              <w:r w:rsidR="005B08A3">
                <w:rPr>
                  <w:szCs w:val="22"/>
                </w:rPr>
                <w:t>DIRS</w:t>
              </w:r>
            </w:ins>
            <w:r>
              <w:rPr>
                <w:szCs w:val="22"/>
              </w:rPr>
              <w:t>, OE, OI, other HQ offices as appropriate</w:t>
            </w:r>
          </w:p>
        </w:tc>
        <w:tc>
          <w:tcPr>
            <w:tcW w:w="2378" w:type="dxa"/>
            <w:tcBorders>
              <w:top w:val="single" w:sz="7" w:space="0" w:color="000000"/>
              <w:bottom w:val="single" w:sz="7" w:space="0" w:color="000000"/>
            </w:tcBorders>
          </w:tcPr>
          <w:p w14:paraId="6783908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Review of the appropriateness of agency actions </w:t>
            </w:r>
          </w:p>
        </w:tc>
        <w:tc>
          <w:tcPr>
            <w:tcW w:w="3446" w:type="dxa"/>
            <w:tcBorders>
              <w:top w:val="single" w:sz="7" w:space="0" w:color="000000"/>
              <w:bottom w:val="single" w:sz="7" w:space="0" w:color="000000"/>
            </w:tcBorders>
          </w:tcPr>
          <w:p w14:paraId="1109D67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Commission briefing, followed by public meetings with individual licensees to discuss assessment results</w:t>
            </w:r>
          </w:p>
        </w:tc>
      </w:tr>
    </w:tbl>
    <w:p w14:paraId="28D8CA85" w14:textId="77777777" w:rsidR="00A43813" w:rsidRDefault="00A4381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Cs w:val="22"/>
        </w:rPr>
      </w:pPr>
    </w:p>
    <w:p w14:paraId="1FDE0A03" w14:textId="77777777" w:rsidR="006F7AAC" w:rsidRDefault="006F7AAC" w:rsidP="007F4DC9">
      <w:pPr>
        <w:widowControl/>
        <w:autoSpaceDE/>
        <w:autoSpaceDN/>
        <w:adjustRightInd/>
        <w:rPr>
          <w:szCs w:val="22"/>
        </w:rPr>
        <w:sectPr w:rsidR="006F7AAC" w:rsidSect="004E7F8A">
          <w:footerReference w:type="even" r:id="rId41"/>
          <w:footerReference w:type="default" r:id="rId42"/>
          <w:pgSz w:w="15838" w:h="12240" w:orient="landscape"/>
          <w:pgMar w:top="1440" w:right="1440" w:bottom="1440" w:left="1440" w:header="720" w:footer="720" w:gutter="0"/>
          <w:cols w:space="720"/>
          <w:noEndnote/>
          <w:docGrid w:linePitch="326"/>
        </w:sectPr>
      </w:pPr>
    </w:p>
    <w:p w14:paraId="2432E9B0" w14:textId="77777777" w:rsidR="00A43813" w:rsidRDefault="00A43813" w:rsidP="007F4DC9">
      <w:pPr>
        <w:widowControl/>
        <w:autoSpaceDE/>
        <w:autoSpaceDN/>
        <w:adjustRightInd/>
        <w:rPr>
          <w:szCs w:val="22"/>
        </w:rPr>
      </w:pPr>
    </w:p>
    <w:p w14:paraId="1E88E76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tbl>
      <w:tblPr>
        <w:tblW w:w="0" w:type="auto"/>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570"/>
        <w:gridCol w:w="6570"/>
      </w:tblGrid>
      <w:tr w:rsidR="00055C34" w14:paraId="4FC7A3E4" w14:textId="77777777" w:rsidTr="00055C34">
        <w:trPr>
          <w:tblHeader/>
          <w:jc w:val="center"/>
        </w:trPr>
        <w:tc>
          <w:tcPr>
            <w:tcW w:w="6570" w:type="dxa"/>
            <w:gridSpan w:val="2"/>
            <w:tcBorders>
              <w:top w:val="double" w:sz="7" w:space="0" w:color="000000"/>
              <w:bottom w:val="double" w:sz="7" w:space="0" w:color="000000"/>
            </w:tcBorders>
            <w:shd w:val="pct40" w:color="000000" w:fill="FFFFFF"/>
          </w:tcPr>
          <w:p w14:paraId="0521E80F" w14:textId="77777777" w:rsidR="003A34DE" w:rsidRPr="00A1556F" w:rsidRDefault="003A34DE" w:rsidP="00A1556F">
            <w:pPr>
              <w:jc w:val="center"/>
            </w:pPr>
          </w:p>
          <w:p w14:paraId="00D03D2D" w14:textId="77777777" w:rsidR="003A34DE" w:rsidRPr="00A1556F" w:rsidRDefault="003A34DE" w:rsidP="00A1556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640" w:hanging="1200"/>
              <w:jc w:val="center"/>
              <w:rPr>
                <w:bCs/>
                <w:u w:val="single"/>
              </w:rPr>
            </w:pPr>
            <w:r w:rsidRPr="00A1556F">
              <w:rPr>
                <w:bCs/>
                <w:szCs w:val="22"/>
                <w:u w:val="single"/>
              </w:rPr>
              <w:t>Table 2</w:t>
            </w:r>
            <w:r w:rsidRPr="00A1556F">
              <w:rPr>
                <w:bCs/>
                <w:szCs w:val="22"/>
                <w:u w:val="single"/>
              </w:rPr>
              <w:tab/>
              <w:t>Assessment Program Aspects Considered But Not Included</w:t>
            </w:r>
          </w:p>
        </w:tc>
      </w:tr>
      <w:tr w:rsidR="003A34DE" w14:paraId="4E34CD0C" w14:textId="77777777">
        <w:trPr>
          <w:tblHeader/>
          <w:jc w:val="center"/>
        </w:trPr>
        <w:tc>
          <w:tcPr>
            <w:tcW w:w="6570" w:type="dxa"/>
            <w:tcBorders>
              <w:bottom w:val="double" w:sz="7" w:space="0" w:color="000000"/>
            </w:tcBorders>
            <w:shd w:val="pct40" w:color="000000" w:fill="FFFFFF"/>
          </w:tcPr>
          <w:p w14:paraId="38E732AD" w14:textId="77777777" w:rsidR="003A34DE" w:rsidRPr="00A1556F" w:rsidRDefault="003A34DE" w:rsidP="007F4DC9">
            <w:pPr>
              <w:rPr>
                <w:bCs/>
              </w:rPr>
            </w:pPr>
          </w:p>
          <w:p w14:paraId="188FFBC7"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szCs w:val="22"/>
                <w:u w:val="single"/>
              </w:rPr>
              <w:t>Program Aspect Considered</w:t>
            </w:r>
          </w:p>
        </w:tc>
        <w:tc>
          <w:tcPr>
            <w:tcW w:w="6570" w:type="dxa"/>
            <w:tcBorders>
              <w:bottom w:val="double" w:sz="7" w:space="0" w:color="000000"/>
            </w:tcBorders>
            <w:shd w:val="pct40" w:color="000000" w:fill="FFFFFF"/>
          </w:tcPr>
          <w:p w14:paraId="66BACE78" w14:textId="77777777" w:rsidR="003A34DE" w:rsidRPr="00A1556F" w:rsidRDefault="003A34DE" w:rsidP="007F4DC9">
            <w:pPr>
              <w:rPr>
                <w:bCs/>
              </w:rPr>
            </w:pPr>
          </w:p>
          <w:p w14:paraId="278FAEE2"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szCs w:val="22"/>
                <w:u w:val="single"/>
              </w:rPr>
              <w:t>Basis for Not Including</w:t>
            </w:r>
          </w:p>
        </w:tc>
      </w:tr>
      <w:tr w:rsidR="003A34DE" w14:paraId="293A6A66" w14:textId="77777777">
        <w:trPr>
          <w:jc w:val="center"/>
        </w:trPr>
        <w:tc>
          <w:tcPr>
            <w:tcW w:w="6570" w:type="dxa"/>
          </w:tcPr>
          <w:p w14:paraId="5AAB20FF" w14:textId="77777777" w:rsidR="003A34DE" w:rsidRDefault="003A34DE" w:rsidP="007F4DC9">
            <w:pPr>
              <w:rPr>
                <w:b/>
                <w:bCs/>
              </w:rPr>
            </w:pPr>
          </w:p>
          <w:p w14:paraId="721DB61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Regulatory Conference versus Regulatory Performance Meeting</w:t>
            </w:r>
          </w:p>
          <w:p w14:paraId="78DFA04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3615348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68D5D2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583ADAB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4E6420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707FD75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737410E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6BA072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9B024E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5856AD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0A5FC22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16A7E6B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24A320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336DF79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6570" w:type="dxa"/>
          </w:tcPr>
          <w:p w14:paraId="1CBFDC15" w14:textId="77777777" w:rsidR="003A34DE" w:rsidRDefault="003A34DE" w:rsidP="007F4DC9"/>
          <w:p w14:paraId="076ADA0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The meeting with a licensee described in the first row of the Action Matrix was originally called a Regulatory Conference.  The purpose of these meetings was originally envisioned to cover a broad spectrum of topics, including meetings necessary to discuss the significance of individual inspection findings as they were processed through the SDP and meetings to discuss licensee performance, such as following supplemental inspections.  Implementation of the ROP proved that it was difficult to differentiate the purposes of these different meetings.  To provide clarification, the term Regulatory Conference was applied to those licensee meetings conducted in accordance the SDP and Regulatory Performance meeting was applied to those meetings conducted to discuss licensee performance.</w:t>
            </w:r>
          </w:p>
        </w:tc>
      </w:tr>
      <w:tr w:rsidR="003A34DE" w14:paraId="171B232B" w14:textId="77777777" w:rsidTr="00971D96">
        <w:trPr>
          <w:trHeight w:val="1864"/>
          <w:jc w:val="center"/>
        </w:trPr>
        <w:tc>
          <w:tcPr>
            <w:tcW w:w="6570" w:type="dxa"/>
            <w:tcBorders>
              <w:bottom w:val="double" w:sz="7" w:space="0" w:color="000000"/>
            </w:tcBorders>
          </w:tcPr>
          <w:p w14:paraId="4110A591" w14:textId="77777777" w:rsidR="003A34DE" w:rsidRDefault="003A34DE" w:rsidP="007F4DC9"/>
          <w:p w14:paraId="36AC95B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Number of white findings for entry into the degraded cornerstone column of the Action Matrix</w:t>
            </w:r>
          </w:p>
        </w:tc>
        <w:tc>
          <w:tcPr>
            <w:tcW w:w="6570" w:type="dxa"/>
            <w:tcBorders>
              <w:bottom w:val="double" w:sz="7" w:space="0" w:color="000000"/>
            </w:tcBorders>
          </w:tcPr>
          <w:p w14:paraId="15F7CEB2" w14:textId="77777777" w:rsidR="003A34DE" w:rsidRDefault="003A34DE" w:rsidP="007F4DC9"/>
          <w:p w14:paraId="5EC12DE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The staff wrote a SECY memorandum in response to an SRM dated June 10, 2003 that asked the staff, among other things, to evaluate increasing the threshold for a degraded cornerstone column to three white findings or performance indicators. The Commission memorandum (ADAMS accession # Ml031900342) concluded that the staff does not support changing the threshold.</w:t>
            </w:r>
            <w:ins w:id="1299" w:author="Merzke, Daniel" w:date="2016-07-06T09:16:00Z">
              <w:r w:rsidR="00DA583D">
                <w:rPr>
                  <w:szCs w:val="22"/>
                </w:rPr>
                <w:t xml:space="preserve">  In 2015, the staff again reviewed this issue, and recommended changing the number of White inputs for a Degraded Cornerstone from two to three, which the Commission approved in SRM-SECY-15-0108 (ADAMS Accession No. ML</w:t>
              </w:r>
            </w:ins>
            <w:ins w:id="1300" w:author="Merzke, Daniel" w:date="2016-07-06T09:18:00Z">
              <w:r w:rsidR="00DA583D">
                <w:rPr>
                  <w:szCs w:val="22"/>
                </w:rPr>
                <w:t>15335A559).</w:t>
              </w:r>
            </w:ins>
          </w:p>
          <w:p w14:paraId="340AA2F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r>
    </w:tbl>
    <w:p w14:paraId="0720F401" w14:textId="77777777" w:rsidR="0084747C" w:rsidRDefault="0084747C"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8"/>
          <w:szCs w:val="28"/>
        </w:rPr>
        <w:sectPr w:rsidR="0084747C" w:rsidSect="00A1556F">
          <w:footerReference w:type="even" r:id="rId43"/>
          <w:footerReference w:type="default" r:id="rId44"/>
          <w:pgSz w:w="15838" w:h="12240" w:orient="landscape"/>
          <w:pgMar w:top="720" w:right="1260" w:bottom="720" w:left="1440" w:header="864" w:footer="720" w:gutter="0"/>
          <w:cols w:space="720"/>
          <w:noEndnote/>
          <w:docGrid w:linePitch="326"/>
        </w:sectPr>
      </w:pPr>
    </w:p>
    <w:p w14:paraId="163D7380" w14:textId="77777777" w:rsidR="000B550F" w:rsidRPr="00401D64" w:rsidRDefault="000B550F" w:rsidP="007F4DC9">
      <w:pPr>
        <w:jc w:val="center"/>
      </w:pPr>
      <w:r w:rsidRPr="00401D64">
        <w:lastRenderedPageBreak/>
        <w:t>Attachment 1 - Revision History for I</w:t>
      </w:r>
      <w:bookmarkStart w:id="1301" w:name="_Toc166392893"/>
      <w:bookmarkStart w:id="1302" w:name="_Toc166462816"/>
      <w:bookmarkStart w:id="1303" w:name="_Toc168390790"/>
      <w:bookmarkStart w:id="1304" w:name="_Toc168390865"/>
      <w:bookmarkStart w:id="1305" w:name="_Toc168393150"/>
      <w:bookmarkStart w:id="1306" w:name="_Toc168393303"/>
      <w:bookmarkStart w:id="1307" w:name="_Toc168393408"/>
      <w:bookmarkStart w:id="1308" w:name="_Toc168911242"/>
      <w:bookmarkStart w:id="1309" w:name="_Toc168911471"/>
      <w:bookmarkStart w:id="1310" w:name="_Toc192323328"/>
      <w:bookmarkStart w:id="1311" w:name="_Toc193523665"/>
      <w:r w:rsidRPr="00401D64">
        <w:t>MC 0</w:t>
      </w:r>
      <w:bookmarkEnd w:id="1301"/>
      <w:bookmarkEnd w:id="1302"/>
      <w:bookmarkEnd w:id="1303"/>
      <w:bookmarkEnd w:id="1304"/>
      <w:bookmarkEnd w:id="1305"/>
      <w:bookmarkEnd w:id="1306"/>
      <w:bookmarkEnd w:id="1307"/>
      <w:bookmarkEnd w:id="1308"/>
      <w:bookmarkEnd w:id="1309"/>
      <w:bookmarkEnd w:id="1310"/>
      <w:bookmarkEnd w:id="1311"/>
      <w:r w:rsidR="007529CB">
        <w:t>308 Attachment 4</w:t>
      </w:r>
      <w:r w:rsidR="007529CB" w:rsidRPr="00401D64">
        <w:t xml:space="preserve"> </w:t>
      </w:r>
    </w:p>
    <w:p w14:paraId="567800C5" w14:textId="77777777" w:rsidR="000B550F" w:rsidRPr="00401D64" w:rsidRDefault="000B550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140"/>
        <w:gridCol w:w="2160"/>
        <w:gridCol w:w="2970"/>
      </w:tblGrid>
      <w:tr w:rsidR="000B550F" w:rsidRPr="00401D64" w14:paraId="2149022D" w14:textId="77777777" w:rsidTr="000B550F">
        <w:tc>
          <w:tcPr>
            <w:tcW w:w="1710" w:type="dxa"/>
            <w:tcBorders>
              <w:top w:val="single" w:sz="7" w:space="0" w:color="000000"/>
              <w:left w:val="single" w:sz="7" w:space="0" w:color="000000"/>
              <w:bottom w:val="single" w:sz="7" w:space="0" w:color="000000"/>
              <w:right w:val="single" w:sz="7" w:space="0" w:color="000000"/>
            </w:tcBorders>
          </w:tcPr>
          <w:p w14:paraId="54C26CD1" w14:textId="77777777" w:rsidR="000B550F" w:rsidRPr="000B550F" w:rsidRDefault="000B550F" w:rsidP="007F4DC9">
            <w:r w:rsidRPr="000B550F">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41D5734E" w14:textId="77777777" w:rsidR="000B550F" w:rsidRPr="000B550F" w:rsidRDefault="000B550F" w:rsidP="007F4DC9">
            <w:r w:rsidRPr="000B550F">
              <w:t>Accession Number</w:t>
            </w:r>
            <w:r w:rsidRPr="000B550F" w:rsidDel="000714E0">
              <w:t xml:space="preserve"> </w:t>
            </w:r>
          </w:p>
          <w:p w14:paraId="34B547F6" w14:textId="77777777" w:rsidR="000B550F" w:rsidRPr="000B550F" w:rsidRDefault="000B550F" w:rsidP="007F4DC9">
            <w:r w:rsidRPr="000B550F">
              <w:t>Issue Date</w:t>
            </w:r>
          </w:p>
          <w:p w14:paraId="29966CEE" w14:textId="77777777" w:rsidR="000B550F" w:rsidRPr="000B550F" w:rsidRDefault="000B550F" w:rsidP="007F4DC9">
            <w:r w:rsidRPr="000B550F">
              <w:t>Change Notice</w:t>
            </w:r>
          </w:p>
        </w:tc>
        <w:tc>
          <w:tcPr>
            <w:tcW w:w="4140" w:type="dxa"/>
            <w:tcBorders>
              <w:top w:val="single" w:sz="7" w:space="0" w:color="000000"/>
              <w:left w:val="single" w:sz="7" w:space="0" w:color="000000"/>
              <w:bottom w:val="single" w:sz="7" w:space="0" w:color="000000"/>
              <w:right w:val="single" w:sz="7" w:space="0" w:color="000000"/>
            </w:tcBorders>
          </w:tcPr>
          <w:p w14:paraId="0ADDA1A8" w14:textId="77777777" w:rsidR="000B550F" w:rsidRPr="000B550F" w:rsidRDefault="000B550F" w:rsidP="007F4DC9">
            <w:r w:rsidRPr="000B550F">
              <w:t>Description of Change</w:t>
            </w:r>
          </w:p>
        </w:tc>
        <w:tc>
          <w:tcPr>
            <w:tcW w:w="2160" w:type="dxa"/>
            <w:tcBorders>
              <w:top w:val="single" w:sz="7" w:space="0" w:color="000000"/>
              <w:left w:val="single" w:sz="7" w:space="0" w:color="000000"/>
              <w:bottom w:val="single" w:sz="7" w:space="0" w:color="000000"/>
              <w:right w:val="single" w:sz="7" w:space="0" w:color="000000"/>
            </w:tcBorders>
          </w:tcPr>
          <w:p w14:paraId="738F7089" w14:textId="77777777" w:rsidR="000B550F" w:rsidRPr="000B550F" w:rsidRDefault="000B550F" w:rsidP="007F4DC9">
            <w:r w:rsidRPr="000B550F">
              <w:t xml:space="preserve">Description of Training Required and Completion Date </w:t>
            </w:r>
          </w:p>
        </w:tc>
        <w:tc>
          <w:tcPr>
            <w:tcW w:w="2970" w:type="dxa"/>
            <w:tcBorders>
              <w:top w:val="single" w:sz="7" w:space="0" w:color="000000"/>
              <w:left w:val="single" w:sz="7" w:space="0" w:color="000000"/>
              <w:bottom w:val="single" w:sz="7" w:space="0" w:color="000000"/>
              <w:right w:val="single" w:sz="7" w:space="0" w:color="000000"/>
            </w:tcBorders>
          </w:tcPr>
          <w:p w14:paraId="63AA6600" w14:textId="77777777" w:rsidR="00922A19" w:rsidRDefault="00922A19" w:rsidP="007F4DC9">
            <w:pPr>
              <w:pStyle w:val="Default"/>
              <w:rPr>
                <w:sz w:val="22"/>
                <w:szCs w:val="22"/>
              </w:rPr>
            </w:pPr>
            <w:r>
              <w:rPr>
                <w:sz w:val="22"/>
                <w:szCs w:val="22"/>
              </w:rPr>
              <w:t xml:space="preserve">Comment Resolution and Closed Feedback Form Accession Number </w:t>
            </w:r>
          </w:p>
          <w:p w14:paraId="60DD350C" w14:textId="24662A54" w:rsidR="000B550F" w:rsidRPr="000B550F" w:rsidRDefault="00922A19" w:rsidP="007F4DC9">
            <w:r>
              <w:rPr>
                <w:szCs w:val="22"/>
              </w:rPr>
              <w:t xml:space="preserve">(Pre-Decisional, Non-Public Information) </w:t>
            </w:r>
          </w:p>
        </w:tc>
      </w:tr>
      <w:tr w:rsidR="000B550F" w:rsidRPr="00401D64" w14:paraId="66CF0DE8" w14:textId="77777777" w:rsidTr="000B550F">
        <w:tc>
          <w:tcPr>
            <w:tcW w:w="1710" w:type="dxa"/>
            <w:tcBorders>
              <w:top w:val="single" w:sz="7" w:space="0" w:color="000000"/>
              <w:left w:val="single" w:sz="7" w:space="0" w:color="000000"/>
              <w:bottom w:val="single" w:sz="7" w:space="0" w:color="000000"/>
              <w:right w:val="single" w:sz="7" w:space="0" w:color="000000"/>
            </w:tcBorders>
          </w:tcPr>
          <w:p w14:paraId="08E532A5" w14:textId="77777777" w:rsidR="000B550F" w:rsidRPr="000B550F" w:rsidRDefault="00971D96" w:rsidP="007F4DC9">
            <w:r>
              <w:t>N/A</w:t>
            </w:r>
          </w:p>
        </w:tc>
        <w:tc>
          <w:tcPr>
            <w:tcW w:w="1890" w:type="dxa"/>
            <w:tcBorders>
              <w:top w:val="single" w:sz="7" w:space="0" w:color="000000"/>
              <w:left w:val="single" w:sz="7" w:space="0" w:color="000000"/>
              <w:bottom w:val="single" w:sz="7" w:space="0" w:color="000000"/>
              <w:right w:val="single" w:sz="7" w:space="0" w:color="000000"/>
            </w:tcBorders>
          </w:tcPr>
          <w:p w14:paraId="243FEFB8" w14:textId="3962062D" w:rsidR="000B550F" w:rsidRDefault="00D70E28" w:rsidP="007F4DC9">
            <w:r>
              <w:t>ML042100285</w:t>
            </w:r>
          </w:p>
          <w:p w14:paraId="43DC1DF7" w14:textId="205336DA" w:rsidR="00183EA9" w:rsidRDefault="00183EA9" w:rsidP="007F4DC9">
            <w:r>
              <w:t>06/25/04</w:t>
            </w:r>
          </w:p>
          <w:p w14:paraId="5BD4A38E" w14:textId="6E766871" w:rsidR="00183EA9" w:rsidRPr="000B550F" w:rsidRDefault="00183EA9" w:rsidP="007F4DC9">
            <w:r>
              <w:t>CN 04-020</w:t>
            </w:r>
          </w:p>
        </w:tc>
        <w:tc>
          <w:tcPr>
            <w:tcW w:w="4140" w:type="dxa"/>
            <w:tcBorders>
              <w:top w:val="single" w:sz="7" w:space="0" w:color="000000"/>
              <w:left w:val="single" w:sz="7" w:space="0" w:color="000000"/>
              <w:bottom w:val="single" w:sz="7" w:space="0" w:color="000000"/>
              <w:right w:val="single" w:sz="7" w:space="0" w:color="000000"/>
            </w:tcBorders>
          </w:tcPr>
          <w:p w14:paraId="07936099" w14:textId="336C0165" w:rsidR="000B550F" w:rsidRPr="000B550F" w:rsidRDefault="00183EA9" w:rsidP="007F4DC9">
            <w:r>
              <w:t>Initial issuance of document.</w:t>
            </w:r>
          </w:p>
        </w:tc>
        <w:tc>
          <w:tcPr>
            <w:tcW w:w="2160" w:type="dxa"/>
            <w:tcBorders>
              <w:top w:val="single" w:sz="7" w:space="0" w:color="000000"/>
              <w:left w:val="single" w:sz="7" w:space="0" w:color="000000"/>
              <w:bottom w:val="single" w:sz="7" w:space="0" w:color="000000"/>
              <w:right w:val="single" w:sz="7" w:space="0" w:color="000000"/>
            </w:tcBorders>
          </w:tcPr>
          <w:p w14:paraId="3BED712C" w14:textId="77777777" w:rsidR="000B550F" w:rsidRDefault="00971D96" w:rsidP="007F4DC9">
            <w:r>
              <w:t>None</w:t>
            </w:r>
          </w:p>
          <w:p w14:paraId="1F1B898A" w14:textId="63A3E1B2" w:rsidR="00971D96" w:rsidRPr="000B550F" w:rsidRDefault="00971D96" w:rsidP="007F4DC9"/>
        </w:tc>
        <w:tc>
          <w:tcPr>
            <w:tcW w:w="2970" w:type="dxa"/>
            <w:tcBorders>
              <w:top w:val="single" w:sz="7" w:space="0" w:color="000000"/>
              <w:left w:val="single" w:sz="7" w:space="0" w:color="000000"/>
              <w:bottom w:val="single" w:sz="7" w:space="0" w:color="000000"/>
              <w:right w:val="single" w:sz="7" w:space="0" w:color="000000"/>
            </w:tcBorders>
          </w:tcPr>
          <w:p w14:paraId="7E7843D4" w14:textId="77777777" w:rsidR="000B550F" w:rsidRPr="000B550F" w:rsidRDefault="000B550F" w:rsidP="007F4DC9"/>
        </w:tc>
      </w:tr>
      <w:tr w:rsidR="007D33E3" w:rsidRPr="00401D64" w14:paraId="66A67E30" w14:textId="77777777" w:rsidTr="000B550F">
        <w:tc>
          <w:tcPr>
            <w:tcW w:w="1710" w:type="dxa"/>
            <w:tcBorders>
              <w:top w:val="single" w:sz="7" w:space="0" w:color="000000"/>
              <w:left w:val="single" w:sz="7" w:space="0" w:color="000000"/>
              <w:bottom w:val="single" w:sz="7" w:space="0" w:color="000000"/>
              <w:right w:val="single" w:sz="7" w:space="0" w:color="000000"/>
            </w:tcBorders>
          </w:tcPr>
          <w:p w14:paraId="1503C7D2" w14:textId="21166500" w:rsidR="007D33E3" w:rsidRDefault="00B07009" w:rsidP="007F4DC9">
            <w:r>
              <w:t>N/A</w:t>
            </w:r>
          </w:p>
        </w:tc>
        <w:tc>
          <w:tcPr>
            <w:tcW w:w="1890" w:type="dxa"/>
            <w:tcBorders>
              <w:top w:val="single" w:sz="7" w:space="0" w:color="000000"/>
              <w:left w:val="single" w:sz="7" w:space="0" w:color="000000"/>
              <w:bottom w:val="single" w:sz="7" w:space="0" w:color="000000"/>
              <w:right w:val="single" w:sz="7" w:space="0" w:color="000000"/>
            </w:tcBorders>
          </w:tcPr>
          <w:p w14:paraId="665F71E8" w14:textId="378FA37F" w:rsidR="00236C12" w:rsidRDefault="00236C12" w:rsidP="007F4DC9">
            <w:r>
              <w:t>ML052100195</w:t>
            </w:r>
          </w:p>
          <w:p w14:paraId="4389C97F" w14:textId="1803D718" w:rsidR="00236C12" w:rsidRDefault="00236C12" w:rsidP="007F4DC9">
            <w:r>
              <w:t>07/28/05</w:t>
            </w:r>
          </w:p>
          <w:p w14:paraId="4D157710" w14:textId="4F919D7A" w:rsidR="007D33E3" w:rsidRPr="000B550F" w:rsidRDefault="00183EA9" w:rsidP="007F4DC9">
            <w:r>
              <w:t xml:space="preserve">CN </w:t>
            </w:r>
            <w:r w:rsidR="007D33E3">
              <w:t>05-022</w:t>
            </w:r>
          </w:p>
        </w:tc>
        <w:tc>
          <w:tcPr>
            <w:tcW w:w="4140" w:type="dxa"/>
            <w:tcBorders>
              <w:top w:val="single" w:sz="7" w:space="0" w:color="000000"/>
              <w:left w:val="single" w:sz="7" w:space="0" w:color="000000"/>
              <w:bottom w:val="single" w:sz="7" w:space="0" w:color="000000"/>
              <w:right w:val="single" w:sz="7" w:space="0" w:color="000000"/>
            </w:tcBorders>
          </w:tcPr>
          <w:p w14:paraId="4B858E5B" w14:textId="784978E5" w:rsidR="007D33E3" w:rsidRDefault="00104906" w:rsidP="007F4DC9">
            <w:r>
              <w:t>Revised to add guidance on old design issues, enforcement discretion, cross cutting issues, traditional enforcement, allegations, and deviations from the Action Matrix.</w:t>
            </w:r>
          </w:p>
        </w:tc>
        <w:tc>
          <w:tcPr>
            <w:tcW w:w="2160" w:type="dxa"/>
            <w:tcBorders>
              <w:top w:val="single" w:sz="7" w:space="0" w:color="000000"/>
              <w:left w:val="single" w:sz="7" w:space="0" w:color="000000"/>
              <w:bottom w:val="single" w:sz="7" w:space="0" w:color="000000"/>
              <w:right w:val="single" w:sz="7" w:space="0" w:color="000000"/>
            </w:tcBorders>
          </w:tcPr>
          <w:p w14:paraId="24FAEA08" w14:textId="77777777" w:rsidR="007D33E3" w:rsidRDefault="001C2F18" w:rsidP="007F4DC9">
            <w:r>
              <w:t>None</w:t>
            </w:r>
          </w:p>
          <w:p w14:paraId="5DB32853" w14:textId="35AFD0AB" w:rsidR="00B07009" w:rsidRDefault="00B07009" w:rsidP="007F4DC9"/>
        </w:tc>
        <w:tc>
          <w:tcPr>
            <w:tcW w:w="2970" w:type="dxa"/>
            <w:tcBorders>
              <w:top w:val="single" w:sz="7" w:space="0" w:color="000000"/>
              <w:left w:val="single" w:sz="7" w:space="0" w:color="000000"/>
              <w:bottom w:val="single" w:sz="7" w:space="0" w:color="000000"/>
              <w:right w:val="single" w:sz="7" w:space="0" w:color="000000"/>
            </w:tcBorders>
          </w:tcPr>
          <w:p w14:paraId="3D1EEE3D" w14:textId="77777777" w:rsidR="007D33E3" w:rsidRPr="000B550F" w:rsidRDefault="007D33E3" w:rsidP="007F4DC9"/>
        </w:tc>
      </w:tr>
      <w:tr w:rsidR="000B550F" w:rsidRPr="00401D64" w14:paraId="7196EC36" w14:textId="77777777" w:rsidTr="000B550F">
        <w:tc>
          <w:tcPr>
            <w:tcW w:w="1710" w:type="dxa"/>
            <w:tcBorders>
              <w:top w:val="single" w:sz="7" w:space="0" w:color="000000"/>
              <w:left w:val="single" w:sz="7" w:space="0" w:color="000000"/>
              <w:bottom w:val="single" w:sz="7" w:space="0" w:color="000000"/>
              <w:right w:val="single" w:sz="7" w:space="0" w:color="000000"/>
            </w:tcBorders>
          </w:tcPr>
          <w:p w14:paraId="30555AB8" w14:textId="732D63B9" w:rsidR="000B550F" w:rsidRPr="000B550F" w:rsidRDefault="00B07009"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890" w:type="dxa"/>
            <w:tcBorders>
              <w:top w:val="single" w:sz="7" w:space="0" w:color="000000"/>
              <w:left w:val="single" w:sz="7" w:space="0" w:color="000000"/>
              <w:bottom w:val="single" w:sz="7" w:space="0" w:color="000000"/>
              <w:right w:val="single" w:sz="7" w:space="0" w:color="000000"/>
            </w:tcBorders>
          </w:tcPr>
          <w:p w14:paraId="7E94E53F" w14:textId="77777777" w:rsidR="000B550F" w:rsidRDefault="00D70E28"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ML16273A036</w:t>
            </w:r>
          </w:p>
          <w:p w14:paraId="312BA623" w14:textId="77777777" w:rsidR="00A1556F" w:rsidRDefault="00A1556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05/15/17</w:t>
            </w:r>
          </w:p>
          <w:p w14:paraId="55860BBA" w14:textId="4CC801E6" w:rsidR="00A1556F" w:rsidRPr="000B550F" w:rsidRDefault="00A1556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17-010</w:t>
            </w:r>
          </w:p>
        </w:tc>
        <w:tc>
          <w:tcPr>
            <w:tcW w:w="4140" w:type="dxa"/>
            <w:tcBorders>
              <w:top w:val="single" w:sz="7" w:space="0" w:color="000000"/>
              <w:left w:val="single" w:sz="7" w:space="0" w:color="000000"/>
              <w:bottom w:val="single" w:sz="7" w:space="0" w:color="000000"/>
              <w:right w:val="single" w:sz="7" w:space="0" w:color="000000"/>
            </w:tcBorders>
          </w:tcPr>
          <w:p w14:paraId="127CB1F8" w14:textId="356B3479" w:rsidR="000B550F" w:rsidRPr="000B550F" w:rsidRDefault="00104906"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Reformatted in accordance with current guidance.  </w:t>
            </w:r>
            <w:r w:rsidR="00D322DE">
              <w:t>Major revision incorporating changes to the Action Matrix and the SCCI process.</w:t>
            </w:r>
            <w:r w:rsidR="00531851">
              <w:t xml:space="preserve"> </w:t>
            </w:r>
            <w:r>
              <w:t xml:space="preserve"> </w:t>
            </w:r>
            <w:r w:rsidR="00531851">
              <w:t>Addressed ROP feed</w:t>
            </w:r>
            <w:r w:rsidR="00A062EA">
              <w:t>back</w:t>
            </w:r>
            <w:r w:rsidR="00531851">
              <w:t xml:space="preserve"> form 0308.4-1793.</w:t>
            </w:r>
          </w:p>
        </w:tc>
        <w:tc>
          <w:tcPr>
            <w:tcW w:w="2160" w:type="dxa"/>
            <w:tcBorders>
              <w:top w:val="single" w:sz="7" w:space="0" w:color="000000"/>
              <w:left w:val="single" w:sz="7" w:space="0" w:color="000000"/>
              <w:bottom w:val="single" w:sz="7" w:space="0" w:color="000000"/>
              <w:right w:val="single" w:sz="7" w:space="0" w:color="000000"/>
            </w:tcBorders>
          </w:tcPr>
          <w:p w14:paraId="54C430F0" w14:textId="77777777" w:rsidR="000B550F" w:rsidRPr="000B550F" w:rsidRDefault="00D322DE"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970" w:type="dxa"/>
            <w:tcBorders>
              <w:top w:val="single" w:sz="7" w:space="0" w:color="000000"/>
              <w:left w:val="single" w:sz="7" w:space="0" w:color="000000"/>
              <w:bottom w:val="single" w:sz="7" w:space="0" w:color="000000"/>
              <w:right w:val="single" w:sz="7" w:space="0" w:color="000000"/>
            </w:tcBorders>
          </w:tcPr>
          <w:p w14:paraId="35D8B1B2" w14:textId="77777777" w:rsidR="000B550F" w:rsidRDefault="00155072"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ML16277A313</w:t>
            </w:r>
          </w:p>
          <w:p w14:paraId="5525D96C" w14:textId="77777777" w:rsidR="00A1556F" w:rsidRDefault="00A1556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0308Att4-1793</w:t>
            </w:r>
          </w:p>
          <w:p w14:paraId="059649B9" w14:textId="77A78785" w:rsidR="00A1556F" w:rsidRPr="000B550F" w:rsidRDefault="00A1556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ML17130A010</w:t>
            </w:r>
          </w:p>
        </w:tc>
      </w:tr>
      <w:tr w:rsidR="000B550F" w:rsidRPr="00401D64" w14:paraId="5992BE4C" w14:textId="77777777" w:rsidTr="000B550F">
        <w:tc>
          <w:tcPr>
            <w:tcW w:w="1710" w:type="dxa"/>
            <w:tcBorders>
              <w:top w:val="single" w:sz="7" w:space="0" w:color="000000"/>
              <w:left w:val="single" w:sz="7" w:space="0" w:color="000000"/>
              <w:bottom w:val="single" w:sz="7" w:space="0" w:color="000000"/>
              <w:right w:val="single" w:sz="7" w:space="0" w:color="000000"/>
            </w:tcBorders>
          </w:tcPr>
          <w:p w14:paraId="45F0C1B0" w14:textId="7291571E" w:rsidR="000B550F" w:rsidRPr="000B550F" w:rsidRDefault="000B550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90" w:type="dxa"/>
            <w:tcBorders>
              <w:top w:val="single" w:sz="7" w:space="0" w:color="000000"/>
              <w:left w:val="single" w:sz="7" w:space="0" w:color="000000"/>
              <w:bottom w:val="single" w:sz="7" w:space="0" w:color="000000"/>
              <w:right w:val="single" w:sz="7" w:space="0" w:color="000000"/>
            </w:tcBorders>
          </w:tcPr>
          <w:p w14:paraId="40435055" w14:textId="77777777" w:rsidR="000B550F" w:rsidRPr="000B550F" w:rsidRDefault="000B550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4140" w:type="dxa"/>
            <w:tcBorders>
              <w:top w:val="single" w:sz="7" w:space="0" w:color="000000"/>
              <w:left w:val="single" w:sz="7" w:space="0" w:color="000000"/>
              <w:bottom w:val="single" w:sz="7" w:space="0" w:color="000000"/>
              <w:right w:val="single" w:sz="7" w:space="0" w:color="000000"/>
            </w:tcBorders>
          </w:tcPr>
          <w:p w14:paraId="716DAD16" w14:textId="77777777" w:rsidR="000B550F" w:rsidRPr="000B550F" w:rsidRDefault="000B550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160" w:type="dxa"/>
            <w:tcBorders>
              <w:top w:val="single" w:sz="7" w:space="0" w:color="000000"/>
              <w:left w:val="single" w:sz="7" w:space="0" w:color="000000"/>
              <w:bottom w:val="single" w:sz="7" w:space="0" w:color="000000"/>
              <w:right w:val="single" w:sz="7" w:space="0" w:color="000000"/>
            </w:tcBorders>
          </w:tcPr>
          <w:p w14:paraId="17960787" w14:textId="77777777" w:rsidR="000B550F" w:rsidRPr="000B550F" w:rsidRDefault="000B550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970" w:type="dxa"/>
            <w:tcBorders>
              <w:top w:val="single" w:sz="7" w:space="0" w:color="000000"/>
              <w:left w:val="single" w:sz="7" w:space="0" w:color="000000"/>
              <w:bottom w:val="single" w:sz="7" w:space="0" w:color="000000"/>
              <w:right w:val="single" w:sz="7" w:space="0" w:color="000000"/>
            </w:tcBorders>
          </w:tcPr>
          <w:p w14:paraId="71AB741F" w14:textId="77777777" w:rsidR="000B550F" w:rsidRPr="000B550F" w:rsidRDefault="000B550F"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bl>
    <w:p w14:paraId="6D9B5F52" w14:textId="77777777" w:rsidR="003A34DE" w:rsidRPr="00F10552"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sectPr w:rsidR="003A34DE" w:rsidRPr="00F10552" w:rsidSect="00160FC7">
      <w:headerReference w:type="default" r:id="rId45"/>
      <w:footerReference w:type="even" r:id="rId46"/>
      <w:footerReference w:type="default" r:id="rId47"/>
      <w:pgSz w:w="15838" w:h="12240" w:orient="landscape" w:code="1"/>
      <w:pgMar w:top="1440" w:right="1440" w:bottom="1440" w:left="1440" w:header="720" w:footer="720" w:gutter="0"/>
      <w:pgNumType w:fmt="numberInDash"/>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3C441" w14:textId="77777777" w:rsidR="004E7F8A" w:rsidRDefault="004E7F8A" w:rsidP="003A34DE">
      <w:r>
        <w:separator/>
      </w:r>
    </w:p>
  </w:endnote>
  <w:endnote w:type="continuationSeparator" w:id="0">
    <w:p w14:paraId="2F49F0CD" w14:textId="77777777" w:rsidR="004E7F8A" w:rsidRDefault="004E7F8A" w:rsidP="003A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61B00" w14:textId="77777777" w:rsidR="004E7F8A" w:rsidRPr="008124EA" w:rsidRDefault="004E7F8A">
    <w:pPr>
      <w:tabs>
        <w:tab w:val="center" w:pos="4680"/>
        <w:tab w:val="right" w:pos="9360"/>
      </w:tabs>
      <w:rPr>
        <w:szCs w:val="22"/>
      </w:rPr>
    </w:pPr>
    <w:r w:rsidRPr="008124EA">
      <w:rPr>
        <w:szCs w:val="22"/>
      </w:rPr>
      <w:t xml:space="preserve">Issue Date: </w:t>
    </w:r>
    <w:r>
      <w:rPr>
        <w:szCs w:val="22"/>
      </w:rPr>
      <w:t>XX/XX/XX</w:t>
    </w:r>
    <w:r w:rsidRPr="008124EA">
      <w:rPr>
        <w:szCs w:val="22"/>
      </w:rPr>
      <w:tab/>
      <w:t>-</w:t>
    </w:r>
    <w:r w:rsidRPr="008124EA">
      <w:rPr>
        <w:szCs w:val="22"/>
      </w:rPr>
      <w:fldChar w:fldCharType="begin"/>
    </w:r>
    <w:r w:rsidRPr="008124EA">
      <w:rPr>
        <w:szCs w:val="22"/>
      </w:rPr>
      <w:instrText xml:space="preserve">PAGE </w:instrText>
    </w:r>
    <w:r w:rsidRPr="008124EA">
      <w:rPr>
        <w:szCs w:val="22"/>
      </w:rPr>
      <w:fldChar w:fldCharType="separate"/>
    </w:r>
    <w:r>
      <w:rPr>
        <w:noProof/>
        <w:szCs w:val="22"/>
      </w:rPr>
      <w:t>2</w:t>
    </w:r>
    <w:r w:rsidRPr="008124EA">
      <w:rPr>
        <w:szCs w:val="22"/>
      </w:rPr>
      <w:fldChar w:fldCharType="end"/>
    </w:r>
    <w:r w:rsidRPr="008124EA">
      <w:rPr>
        <w:szCs w:val="22"/>
      </w:rPr>
      <w:t>-</w:t>
    </w:r>
    <w:r w:rsidRPr="008124EA">
      <w:rPr>
        <w:szCs w:val="22"/>
      </w:rPr>
      <w:tab/>
      <w:t>0308, Attachment 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360488"/>
      <w:docPartObj>
        <w:docPartGallery w:val="Page Numbers (Bottom of Page)"/>
        <w:docPartUnique/>
      </w:docPartObj>
    </w:sdtPr>
    <w:sdtContent>
      <w:p w14:paraId="64DA826C" w14:textId="465060FC" w:rsidR="004E7F8A" w:rsidRDefault="004E7F8A" w:rsidP="006F7AAC">
        <w:pPr>
          <w:pStyle w:val="Footer"/>
        </w:pPr>
        <w:r w:rsidRPr="008124EA">
          <w:rPr>
            <w:szCs w:val="22"/>
          </w:rPr>
          <w:t xml:space="preserve">Issue Date: </w:t>
        </w:r>
        <w:r>
          <w:rPr>
            <w:szCs w:val="22"/>
          </w:rPr>
          <w:t xml:space="preserve"> 05/15/17</w:t>
        </w:r>
        <w:r>
          <w:rPr>
            <w:szCs w:val="22"/>
          </w:rPr>
          <w:tab/>
        </w:r>
        <w:r>
          <w:t>8</w:t>
        </w:r>
        <w:r>
          <w:tab/>
        </w:r>
        <w:r w:rsidRPr="008124EA">
          <w:rPr>
            <w:szCs w:val="22"/>
          </w:rPr>
          <w:t>0308, Attachment 4</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69071"/>
      <w:docPartObj>
        <w:docPartGallery w:val="Page Numbers (Bottom of Page)"/>
        <w:docPartUnique/>
      </w:docPartObj>
    </w:sdtPr>
    <w:sdtContent>
      <w:p w14:paraId="2463C475" w14:textId="6A90C3FB" w:rsidR="004E7F8A" w:rsidRDefault="004E7F8A" w:rsidP="006F7AAC">
        <w:pPr>
          <w:pStyle w:val="Footer"/>
        </w:pPr>
        <w:r w:rsidRPr="008124EA">
          <w:rPr>
            <w:szCs w:val="22"/>
          </w:rPr>
          <w:t xml:space="preserve">Issue Date: </w:t>
        </w:r>
        <w:r>
          <w:rPr>
            <w:szCs w:val="22"/>
          </w:rPr>
          <w:t xml:space="preserve"> 05/15/17</w:t>
        </w:r>
        <w:r>
          <w:rPr>
            <w:szCs w:val="22"/>
          </w:rPr>
          <w:tab/>
        </w:r>
        <w:r>
          <w:t>9</w:t>
        </w:r>
        <w:r>
          <w:tab/>
        </w:r>
        <w:r w:rsidRPr="008124EA">
          <w:rPr>
            <w:szCs w:val="22"/>
          </w:rPr>
          <w:t>0308, Attachment 4</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3272360"/>
      <w:docPartObj>
        <w:docPartGallery w:val="Page Numbers (Bottom of Page)"/>
        <w:docPartUnique/>
      </w:docPartObj>
    </w:sdtPr>
    <w:sdtContent>
      <w:p w14:paraId="4E0DCA34" w14:textId="595C53D5" w:rsidR="004E7F8A" w:rsidRDefault="004E7F8A" w:rsidP="006F7AAC">
        <w:pPr>
          <w:pStyle w:val="Footer"/>
        </w:pPr>
        <w:r w:rsidRPr="008124EA">
          <w:rPr>
            <w:szCs w:val="22"/>
          </w:rPr>
          <w:t xml:space="preserve">Issue Date: </w:t>
        </w:r>
        <w:r>
          <w:rPr>
            <w:szCs w:val="22"/>
          </w:rPr>
          <w:t xml:space="preserve"> 05/15/17</w:t>
        </w:r>
        <w:r>
          <w:rPr>
            <w:szCs w:val="22"/>
          </w:rPr>
          <w:tab/>
        </w:r>
        <w:r>
          <w:t>10</w:t>
        </w:r>
        <w:r>
          <w:tab/>
        </w:r>
        <w:r w:rsidRPr="008124EA">
          <w:rPr>
            <w:szCs w:val="22"/>
          </w:rPr>
          <w:t>0308, Attachment 4</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170178"/>
      <w:docPartObj>
        <w:docPartGallery w:val="Page Numbers (Bottom of Page)"/>
        <w:docPartUnique/>
      </w:docPartObj>
    </w:sdtPr>
    <w:sdtContent>
      <w:p w14:paraId="16217ED6" w14:textId="3C8C8DA5" w:rsidR="004E7F8A" w:rsidRDefault="004E7F8A" w:rsidP="006F7AAC">
        <w:pPr>
          <w:pStyle w:val="Footer"/>
        </w:pPr>
        <w:r w:rsidRPr="008124EA">
          <w:rPr>
            <w:szCs w:val="22"/>
          </w:rPr>
          <w:t xml:space="preserve">Issue Date: </w:t>
        </w:r>
        <w:r>
          <w:rPr>
            <w:szCs w:val="22"/>
          </w:rPr>
          <w:t xml:space="preserve"> 05/15/17</w:t>
        </w:r>
        <w:r>
          <w:rPr>
            <w:szCs w:val="22"/>
          </w:rPr>
          <w:tab/>
        </w:r>
        <w:r>
          <w:t>11</w:t>
        </w:r>
        <w:r>
          <w:tab/>
        </w:r>
        <w:r w:rsidRPr="008124EA">
          <w:rPr>
            <w:szCs w:val="22"/>
          </w:rPr>
          <w:t>0308, Attachment 4</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115794"/>
      <w:docPartObj>
        <w:docPartGallery w:val="Page Numbers (Bottom of Page)"/>
        <w:docPartUnique/>
      </w:docPartObj>
    </w:sdtPr>
    <w:sdtContent>
      <w:p w14:paraId="0B491E50" w14:textId="5891093E" w:rsidR="004E7F8A" w:rsidRDefault="004E7F8A" w:rsidP="006F7AAC">
        <w:pPr>
          <w:pStyle w:val="Footer"/>
        </w:pPr>
        <w:r w:rsidRPr="008124EA">
          <w:rPr>
            <w:szCs w:val="22"/>
          </w:rPr>
          <w:t xml:space="preserve">Issue Date: </w:t>
        </w:r>
        <w:r>
          <w:rPr>
            <w:szCs w:val="22"/>
          </w:rPr>
          <w:t xml:space="preserve"> 05/15/17</w:t>
        </w:r>
        <w:r>
          <w:rPr>
            <w:szCs w:val="22"/>
          </w:rPr>
          <w:tab/>
        </w:r>
        <w:r>
          <w:t>12</w:t>
        </w:r>
        <w:r>
          <w:tab/>
        </w:r>
        <w:r w:rsidRPr="008124EA">
          <w:rPr>
            <w:szCs w:val="22"/>
          </w:rPr>
          <w:t>0308, Attachment 4</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3619540"/>
      <w:docPartObj>
        <w:docPartGallery w:val="Page Numbers (Bottom of Page)"/>
        <w:docPartUnique/>
      </w:docPartObj>
    </w:sdtPr>
    <w:sdtContent>
      <w:p w14:paraId="015CB94F" w14:textId="25B94911" w:rsidR="004E7F8A" w:rsidRDefault="004E7F8A" w:rsidP="006F7AAC">
        <w:pPr>
          <w:pStyle w:val="Footer"/>
        </w:pPr>
        <w:r w:rsidRPr="008124EA">
          <w:rPr>
            <w:szCs w:val="22"/>
          </w:rPr>
          <w:t xml:space="preserve">Issue Date: </w:t>
        </w:r>
        <w:r>
          <w:rPr>
            <w:szCs w:val="22"/>
          </w:rPr>
          <w:t xml:space="preserve"> 05/15/17</w:t>
        </w:r>
        <w:r>
          <w:rPr>
            <w:szCs w:val="22"/>
          </w:rPr>
          <w:tab/>
        </w:r>
        <w:r>
          <w:t>13</w:t>
        </w:r>
        <w:r>
          <w:tab/>
        </w:r>
        <w:r w:rsidRPr="008124EA">
          <w:rPr>
            <w:szCs w:val="22"/>
          </w:rPr>
          <w:t>0308, Attachment 4</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2913054"/>
      <w:docPartObj>
        <w:docPartGallery w:val="Page Numbers (Bottom of Page)"/>
        <w:docPartUnique/>
      </w:docPartObj>
    </w:sdtPr>
    <w:sdtContent>
      <w:p w14:paraId="3F1D87D6" w14:textId="36B54062" w:rsidR="004E7F8A" w:rsidRDefault="004E7F8A" w:rsidP="006F7AAC">
        <w:pPr>
          <w:pStyle w:val="Footer"/>
        </w:pPr>
        <w:r w:rsidRPr="008124EA">
          <w:rPr>
            <w:szCs w:val="22"/>
          </w:rPr>
          <w:t xml:space="preserve">Issue Date: </w:t>
        </w:r>
        <w:r>
          <w:rPr>
            <w:szCs w:val="22"/>
          </w:rPr>
          <w:t xml:space="preserve"> 05/15/17</w:t>
        </w:r>
        <w:r>
          <w:rPr>
            <w:szCs w:val="22"/>
          </w:rPr>
          <w:tab/>
        </w:r>
        <w:r>
          <w:t>14</w:t>
        </w:r>
        <w:r>
          <w:tab/>
        </w:r>
        <w:r w:rsidRPr="008124EA">
          <w:rPr>
            <w:szCs w:val="22"/>
          </w:rPr>
          <w:t>0308, Attachment 4</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309068"/>
      <w:docPartObj>
        <w:docPartGallery w:val="Page Numbers (Bottom of Page)"/>
        <w:docPartUnique/>
      </w:docPartObj>
    </w:sdtPr>
    <w:sdtContent>
      <w:p w14:paraId="237B64B0" w14:textId="5B456096" w:rsidR="004E7F8A" w:rsidRDefault="004E7F8A" w:rsidP="006F7AAC">
        <w:pPr>
          <w:pStyle w:val="Footer"/>
        </w:pPr>
        <w:r w:rsidRPr="008124EA">
          <w:rPr>
            <w:szCs w:val="22"/>
          </w:rPr>
          <w:t xml:space="preserve">Issue Date: </w:t>
        </w:r>
        <w:r>
          <w:rPr>
            <w:szCs w:val="22"/>
          </w:rPr>
          <w:t xml:space="preserve"> 05/15/17</w:t>
        </w:r>
        <w:r>
          <w:rPr>
            <w:szCs w:val="22"/>
          </w:rPr>
          <w:tab/>
        </w:r>
        <w:r>
          <w:t>15</w:t>
        </w:r>
        <w:r>
          <w:tab/>
        </w:r>
        <w:r w:rsidRPr="008124EA">
          <w:rPr>
            <w:szCs w:val="22"/>
          </w:rPr>
          <w:t>0308, Attachment 4</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76763"/>
      <w:docPartObj>
        <w:docPartGallery w:val="Page Numbers (Bottom of Page)"/>
        <w:docPartUnique/>
      </w:docPartObj>
    </w:sdtPr>
    <w:sdtContent>
      <w:p w14:paraId="1C207A29" w14:textId="5627670F" w:rsidR="004E7F8A" w:rsidRDefault="004E7F8A" w:rsidP="006F7AAC">
        <w:pPr>
          <w:pStyle w:val="Footer"/>
        </w:pPr>
        <w:r w:rsidRPr="008124EA">
          <w:rPr>
            <w:szCs w:val="22"/>
          </w:rPr>
          <w:t xml:space="preserve">Issue Date: </w:t>
        </w:r>
        <w:r>
          <w:rPr>
            <w:szCs w:val="22"/>
          </w:rPr>
          <w:t xml:space="preserve"> 05/15/17</w:t>
        </w:r>
        <w:r>
          <w:rPr>
            <w:szCs w:val="22"/>
          </w:rPr>
          <w:tab/>
        </w:r>
        <w:r>
          <w:t>16</w:t>
        </w:r>
        <w:r>
          <w:tab/>
        </w:r>
        <w:r w:rsidRPr="008124EA">
          <w:rPr>
            <w:szCs w:val="22"/>
          </w:rPr>
          <w:t>0308, Attachment 4</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823514"/>
      <w:docPartObj>
        <w:docPartGallery w:val="Page Numbers (Bottom of Page)"/>
        <w:docPartUnique/>
      </w:docPartObj>
    </w:sdtPr>
    <w:sdtContent>
      <w:p w14:paraId="109D3C8A" w14:textId="5047E163" w:rsidR="004E7F8A" w:rsidRDefault="004E7F8A" w:rsidP="006F7AAC">
        <w:pPr>
          <w:pStyle w:val="Footer"/>
        </w:pPr>
        <w:r w:rsidRPr="008124EA">
          <w:rPr>
            <w:szCs w:val="22"/>
          </w:rPr>
          <w:t xml:space="preserve">Issue Date: </w:t>
        </w:r>
        <w:r>
          <w:rPr>
            <w:szCs w:val="22"/>
          </w:rPr>
          <w:t xml:space="preserve"> 05/15/17</w:t>
        </w:r>
        <w:r>
          <w:rPr>
            <w:szCs w:val="22"/>
          </w:rPr>
          <w:tab/>
        </w:r>
        <w:r>
          <w:t>17</w:t>
        </w:r>
        <w:r>
          <w:tab/>
        </w:r>
        <w:r w:rsidRPr="008124EA">
          <w:rPr>
            <w:szCs w:val="22"/>
          </w:rPr>
          <w:t>0308, Attachment 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9FF0A" w14:textId="56BE2312" w:rsidR="004E7F8A" w:rsidRPr="008124EA" w:rsidRDefault="004E7F8A">
    <w:pPr>
      <w:tabs>
        <w:tab w:val="center" w:pos="4680"/>
        <w:tab w:val="right" w:pos="9360"/>
      </w:tabs>
      <w:rPr>
        <w:szCs w:val="22"/>
      </w:rPr>
    </w:pPr>
    <w:r w:rsidRPr="008124EA">
      <w:rPr>
        <w:szCs w:val="22"/>
      </w:rPr>
      <w:t>Issue Date:</w:t>
    </w:r>
    <w:r>
      <w:rPr>
        <w:szCs w:val="22"/>
      </w:rPr>
      <w:t xml:space="preserve"> </w:t>
    </w:r>
    <w:r w:rsidRPr="008124EA">
      <w:rPr>
        <w:szCs w:val="22"/>
      </w:rPr>
      <w:t xml:space="preserve"> </w:t>
    </w:r>
    <w:r>
      <w:rPr>
        <w:szCs w:val="22"/>
      </w:rPr>
      <w:t>05/15/17</w:t>
    </w:r>
    <w:r w:rsidRPr="008124EA">
      <w:rPr>
        <w:szCs w:val="22"/>
      </w:rPr>
      <w:tab/>
    </w:r>
    <w:r w:rsidRPr="008124EA">
      <w:rPr>
        <w:szCs w:val="22"/>
      </w:rPr>
      <w:fldChar w:fldCharType="begin"/>
    </w:r>
    <w:r w:rsidRPr="008124EA">
      <w:rPr>
        <w:szCs w:val="22"/>
      </w:rPr>
      <w:instrText xml:space="preserve">PAGE </w:instrText>
    </w:r>
    <w:r w:rsidRPr="008124EA">
      <w:rPr>
        <w:szCs w:val="22"/>
      </w:rPr>
      <w:fldChar w:fldCharType="separate"/>
    </w:r>
    <w:r>
      <w:rPr>
        <w:noProof/>
        <w:szCs w:val="22"/>
      </w:rPr>
      <w:t>2</w:t>
    </w:r>
    <w:r w:rsidRPr="008124EA">
      <w:rPr>
        <w:szCs w:val="22"/>
      </w:rPr>
      <w:fldChar w:fldCharType="end"/>
    </w:r>
    <w:r w:rsidRPr="008124EA">
      <w:rPr>
        <w:szCs w:val="22"/>
      </w:rPr>
      <w:tab/>
      <w:t>0308, Attachment 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9272069"/>
      <w:docPartObj>
        <w:docPartGallery w:val="Page Numbers (Bottom of Page)"/>
        <w:docPartUnique/>
      </w:docPartObj>
    </w:sdtPr>
    <w:sdtContent>
      <w:p w14:paraId="75013F66" w14:textId="6F0D300A" w:rsidR="004E7F8A" w:rsidRDefault="004E7F8A" w:rsidP="006F7AAC">
        <w:pPr>
          <w:pStyle w:val="Footer"/>
        </w:pPr>
        <w:r w:rsidRPr="008124EA">
          <w:rPr>
            <w:szCs w:val="22"/>
          </w:rPr>
          <w:t xml:space="preserve">Issue Date: </w:t>
        </w:r>
        <w:r>
          <w:rPr>
            <w:szCs w:val="22"/>
          </w:rPr>
          <w:t xml:space="preserve"> 05/15/17</w:t>
        </w:r>
        <w:r>
          <w:rPr>
            <w:szCs w:val="22"/>
          </w:rPr>
          <w:tab/>
        </w:r>
        <w:r>
          <w:t>18</w:t>
        </w:r>
        <w:r>
          <w:tab/>
        </w:r>
        <w:r w:rsidRPr="008124EA">
          <w:rPr>
            <w:szCs w:val="22"/>
          </w:rPr>
          <w:t>0308, Attachment 4</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141259"/>
      <w:docPartObj>
        <w:docPartGallery w:val="Page Numbers (Bottom of Page)"/>
        <w:docPartUnique/>
      </w:docPartObj>
    </w:sdtPr>
    <w:sdtContent>
      <w:p w14:paraId="45252733" w14:textId="4EFA9884" w:rsidR="004E7F8A" w:rsidRDefault="004E7F8A" w:rsidP="006F7AAC">
        <w:pPr>
          <w:pStyle w:val="Footer"/>
        </w:pPr>
        <w:r w:rsidRPr="008124EA">
          <w:rPr>
            <w:szCs w:val="22"/>
          </w:rPr>
          <w:t xml:space="preserve">Issue Date: </w:t>
        </w:r>
        <w:r>
          <w:rPr>
            <w:szCs w:val="22"/>
          </w:rPr>
          <w:t xml:space="preserve"> 05/15/17</w:t>
        </w:r>
        <w:r>
          <w:rPr>
            <w:szCs w:val="22"/>
          </w:rPr>
          <w:tab/>
        </w:r>
        <w:r>
          <w:t>19</w:t>
        </w:r>
        <w:r>
          <w:tab/>
        </w:r>
        <w:r w:rsidRPr="008124EA">
          <w:rPr>
            <w:szCs w:val="22"/>
          </w:rPr>
          <w:t>0308, Attachment 4</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688436"/>
      <w:docPartObj>
        <w:docPartGallery w:val="Page Numbers (Bottom of Page)"/>
        <w:docPartUnique/>
      </w:docPartObj>
    </w:sdtPr>
    <w:sdtContent>
      <w:p w14:paraId="37345283" w14:textId="42BE72F4" w:rsidR="004E7F8A" w:rsidRDefault="004E7F8A" w:rsidP="006F7AAC">
        <w:pPr>
          <w:pStyle w:val="Footer"/>
        </w:pPr>
        <w:r w:rsidRPr="008124EA">
          <w:rPr>
            <w:szCs w:val="22"/>
          </w:rPr>
          <w:t xml:space="preserve">Issue Date: </w:t>
        </w:r>
        <w:r>
          <w:rPr>
            <w:szCs w:val="22"/>
          </w:rPr>
          <w:t xml:space="preserve"> 05/15/17</w:t>
        </w:r>
        <w:r>
          <w:rPr>
            <w:szCs w:val="22"/>
          </w:rPr>
          <w:tab/>
        </w:r>
        <w:r>
          <w:t>20</w:t>
        </w:r>
        <w:r>
          <w:tab/>
        </w:r>
        <w:r w:rsidRPr="008124EA">
          <w:rPr>
            <w:szCs w:val="22"/>
          </w:rPr>
          <w:t>0308, Attachment 4</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5A01C" w14:textId="5F2B25C2" w:rsidR="004E7F8A" w:rsidRPr="00AA632D" w:rsidRDefault="004E7F8A" w:rsidP="00A43813">
    <w:pPr>
      <w:tabs>
        <w:tab w:val="center" w:pos="6480"/>
        <w:tab w:val="right" w:pos="13140"/>
      </w:tabs>
      <w:ind w:right="-180"/>
      <w:rPr>
        <w:szCs w:val="22"/>
      </w:rPr>
    </w:pPr>
    <w:r w:rsidRPr="00AA632D">
      <w:rPr>
        <w:szCs w:val="22"/>
      </w:rPr>
      <w:t xml:space="preserve">Issue Date: </w:t>
    </w:r>
    <w:r>
      <w:rPr>
        <w:szCs w:val="22"/>
      </w:rPr>
      <w:t xml:space="preserve"> 05/15/17</w:t>
    </w:r>
    <w:r>
      <w:rPr>
        <w:szCs w:val="22"/>
      </w:rPr>
      <w:tab/>
    </w:r>
    <w:r w:rsidRPr="00AA632D">
      <w:rPr>
        <w:szCs w:val="22"/>
      </w:rPr>
      <w:fldChar w:fldCharType="begin"/>
    </w:r>
    <w:r w:rsidRPr="00AA632D">
      <w:rPr>
        <w:szCs w:val="22"/>
      </w:rPr>
      <w:instrText xml:space="preserve">PAGE </w:instrText>
    </w:r>
    <w:r w:rsidRPr="00AA632D">
      <w:rPr>
        <w:szCs w:val="22"/>
      </w:rPr>
      <w:fldChar w:fldCharType="separate"/>
    </w:r>
    <w:r>
      <w:rPr>
        <w:noProof/>
        <w:szCs w:val="22"/>
      </w:rPr>
      <w:t>20</w:t>
    </w:r>
    <w:r w:rsidRPr="00AA632D">
      <w:rPr>
        <w:szCs w:val="22"/>
      </w:rPr>
      <w:fldChar w:fldCharType="end"/>
    </w:r>
    <w:r w:rsidRPr="00AA632D">
      <w:rPr>
        <w:szCs w:val="22"/>
      </w:rPr>
      <w:t xml:space="preserve"> </w:t>
    </w:r>
    <w:r w:rsidRPr="00AA632D">
      <w:rPr>
        <w:szCs w:val="22"/>
      </w:rPr>
      <w:tab/>
      <w:t>0308, Attachment 4</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04E28" w14:textId="259FA14C" w:rsidR="004E7F8A" w:rsidRPr="008124EA" w:rsidRDefault="004E7F8A" w:rsidP="008124EA">
    <w:pPr>
      <w:pStyle w:val="Footer"/>
      <w:tabs>
        <w:tab w:val="clear" w:pos="4680"/>
        <w:tab w:val="clear" w:pos="9360"/>
        <w:tab w:val="center" w:pos="6480"/>
        <w:tab w:val="right" w:pos="12240"/>
      </w:tabs>
    </w:pPr>
    <w:sdt>
      <w:sdtPr>
        <w:id w:val="1991592344"/>
        <w:docPartObj>
          <w:docPartGallery w:val="Page Numbers (Bottom of Page)"/>
          <w:docPartUnique/>
        </w:docPartObj>
      </w:sdtPr>
      <w:sdtContent>
        <w:r>
          <w:t>Issue Date:  05/15/17</w:t>
        </w:r>
        <w:r>
          <w:tab/>
        </w:r>
        <w:r>
          <w:rPr>
            <w:szCs w:val="22"/>
          </w:rPr>
          <w:t>21</w:t>
        </w:r>
        <w:r>
          <w:rPr>
            <w:szCs w:val="22"/>
          </w:rPr>
          <w:tab/>
        </w:r>
      </w:sdtContent>
    </w:sdt>
    <w:r w:rsidRPr="00AA632D">
      <w:rPr>
        <w:szCs w:val="22"/>
      </w:rPr>
      <w:t>0308, Attachment 4</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40F2D" w14:textId="2F7451BE" w:rsidR="004E7F8A" w:rsidRPr="008124EA" w:rsidRDefault="004E7F8A" w:rsidP="008124EA">
    <w:pPr>
      <w:pStyle w:val="Footer"/>
      <w:tabs>
        <w:tab w:val="clear" w:pos="4680"/>
        <w:tab w:val="clear" w:pos="9360"/>
        <w:tab w:val="center" w:pos="6480"/>
        <w:tab w:val="right" w:pos="12240"/>
      </w:tabs>
    </w:pPr>
    <w:sdt>
      <w:sdtPr>
        <w:id w:val="484057480"/>
        <w:docPartObj>
          <w:docPartGallery w:val="Page Numbers (Bottom of Page)"/>
          <w:docPartUnique/>
        </w:docPartObj>
      </w:sdtPr>
      <w:sdtContent>
        <w:r>
          <w:t>Issue Date:  05/15/17</w:t>
        </w:r>
        <w:r>
          <w:tab/>
        </w:r>
        <w:r>
          <w:rPr>
            <w:szCs w:val="22"/>
          </w:rPr>
          <w:t>22</w:t>
        </w:r>
        <w:r>
          <w:rPr>
            <w:szCs w:val="22"/>
          </w:rPr>
          <w:tab/>
        </w:r>
      </w:sdtContent>
    </w:sdt>
    <w:r w:rsidRPr="00AA632D">
      <w:rPr>
        <w:szCs w:val="22"/>
      </w:rPr>
      <w:t>0308, Attachment 4</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3787E" w14:textId="53CC17E4" w:rsidR="004E7F8A" w:rsidRPr="00A43813" w:rsidRDefault="004E7F8A" w:rsidP="00A41223">
    <w:pPr>
      <w:pStyle w:val="Footer"/>
      <w:rPr>
        <w:szCs w:val="22"/>
      </w:rPr>
    </w:pPr>
    <w:sdt>
      <w:sdtPr>
        <w:rPr>
          <w:szCs w:val="22"/>
        </w:rPr>
        <w:id w:val="48548193"/>
        <w:docPartObj>
          <w:docPartGallery w:val="Page Numbers (Bottom of Page)"/>
          <w:docPartUnique/>
        </w:docPartObj>
      </w:sdtPr>
      <w:sdtContent>
        <w:r w:rsidRPr="00A43813">
          <w:rPr>
            <w:szCs w:val="22"/>
          </w:rPr>
          <w:t xml:space="preserve">Issue Date:  </w:t>
        </w:r>
        <w:r>
          <w:rPr>
            <w:szCs w:val="22"/>
          </w:rPr>
          <w:t>05/15/17</w:t>
        </w:r>
        <w:r w:rsidRPr="00A43813">
          <w:rPr>
            <w:szCs w:val="22"/>
          </w:rPr>
          <w:tab/>
        </w:r>
        <w:r w:rsidRPr="00A43813">
          <w:rPr>
            <w:szCs w:val="22"/>
          </w:rPr>
          <w:fldChar w:fldCharType="begin"/>
        </w:r>
        <w:r w:rsidRPr="00A43813">
          <w:rPr>
            <w:szCs w:val="22"/>
          </w:rPr>
          <w:instrText xml:space="preserve"> PAGE   \* MERGEFORMAT </w:instrText>
        </w:r>
        <w:r w:rsidRPr="00A43813">
          <w:rPr>
            <w:szCs w:val="22"/>
          </w:rPr>
          <w:fldChar w:fldCharType="separate"/>
        </w:r>
        <w:r>
          <w:rPr>
            <w:noProof/>
            <w:szCs w:val="22"/>
          </w:rPr>
          <w:t>22</w:t>
        </w:r>
        <w:r w:rsidRPr="00A43813">
          <w:rPr>
            <w:szCs w:val="22"/>
          </w:rPr>
          <w:fldChar w:fldCharType="end"/>
        </w:r>
      </w:sdtContent>
    </w:sdt>
    <w:r>
      <w:rPr>
        <w:szCs w:val="22"/>
      </w:rPr>
      <w:tab/>
    </w:r>
    <w:r w:rsidRPr="00AA632D">
      <w:rPr>
        <w:szCs w:val="22"/>
      </w:rPr>
      <w:t>0308, Attachment 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A0B7E" w14:textId="19B1FA4F" w:rsidR="004E7F8A" w:rsidRPr="00AA632D" w:rsidRDefault="004E7F8A" w:rsidP="00430B4B">
    <w:pPr>
      <w:tabs>
        <w:tab w:val="center" w:pos="4680"/>
        <w:tab w:val="right" w:pos="9360"/>
      </w:tabs>
      <w:rPr>
        <w:szCs w:val="22"/>
      </w:rPr>
    </w:pPr>
    <w:r w:rsidRPr="00AA632D">
      <w:rPr>
        <w:szCs w:val="22"/>
      </w:rPr>
      <w:t xml:space="preserve">Issue Date: </w:t>
    </w:r>
    <w:r>
      <w:rPr>
        <w:szCs w:val="22"/>
      </w:rPr>
      <w:t xml:space="preserve"> 05/15/17</w:t>
    </w:r>
    <w:r>
      <w:rPr>
        <w:szCs w:val="22"/>
      </w:rPr>
      <w:tab/>
      <w:t xml:space="preserve">23 </w:t>
    </w:r>
    <w:r>
      <w:rPr>
        <w:szCs w:val="22"/>
      </w:rPr>
      <w:tab/>
    </w:r>
    <w:r w:rsidRPr="00AA632D">
      <w:rPr>
        <w:szCs w:val="22"/>
      </w:rPr>
      <w:t>0308, Attachment 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08BBC" w14:textId="23CA7822" w:rsidR="004E7F8A" w:rsidRPr="00AA632D" w:rsidRDefault="004E7F8A" w:rsidP="00430B4B">
    <w:pPr>
      <w:tabs>
        <w:tab w:val="center" w:pos="4680"/>
        <w:tab w:val="right" w:pos="9360"/>
      </w:tabs>
      <w:rPr>
        <w:szCs w:val="22"/>
      </w:rPr>
    </w:pPr>
    <w:r w:rsidRPr="00AA632D">
      <w:rPr>
        <w:szCs w:val="22"/>
      </w:rPr>
      <w:t xml:space="preserve">Issue Date: </w:t>
    </w:r>
    <w:r>
      <w:rPr>
        <w:szCs w:val="22"/>
      </w:rPr>
      <w:t xml:space="preserve"> 05/15/17</w:t>
    </w:r>
    <w:r>
      <w:rPr>
        <w:szCs w:val="22"/>
      </w:rPr>
      <w:tab/>
      <w:t xml:space="preserve">24 </w:t>
    </w:r>
    <w:r>
      <w:rPr>
        <w:szCs w:val="22"/>
      </w:rPr>
      <w:tab/>
    </w:r>
    <w:r w:rsidRPr="00AA632D">
      <w:rPr>
        <w:szCs w:val="22"/>
      </w:rPr>
      <w:t>0308, Attachment 4</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56725" w14:textId="23AA476B" w:rsidR="004E7F8A" w:rsidRPr="00A43813" w:rsidRDefault="004E7F8A" w:rsidP="00430B4B">
    <w:pPr>
      <w:pStyle w:val="Footer"/>
      <w:tabs>
        <w:tab w:val="clear" w:pos="4680"/>
        <w:tab w:val="clear" w:pos="9360"/>
        <w:tab w:val="center" w:pos="6480"/>
        <w:tab w:val="right" w:pos="12240"/>
      </w:tabs>
      <w:rPr>
        <w:szCs w:val="22"/>
      </w:rPr>
    </w:pPr>
    <w:sdt>
      <w:sdtPr>
        <w:rPr>
          <w:szCs w:val="22"/>
        </w:rPr>
        <w:id w:val="48548208"/>
        <w:docPartObj>
          <w:docPartGallery w:val="Page Numbers (Bottom of Page)"/>
          <w:docPartUnique/>
        </w:docPartObj>
      </w:sdtPr>
      <w:sdtContent>
        <w:r w:rsidRPr="00A43813">
          <w:rPr>
            <w:szCs w:val="22"/>
          </w:rPr>
          <w:t xml:space="preserve">Issue Date:  </w:t>
        </w:r>
        <w:r>
          <w:rPr>
            <w:szCs w:val="22"/>
          </w:rPr>
          <w:t>05/15/17</w:t>
        </w:r>
        <w:r w:rsidRPr="00A43813">
          <w:rPr>
            <w:szCs w:val="22"/>
          </w:rPr>
          <w:tab/>
        </w:r>
        <w:r w:rsidRPr="00A43813">
          <w:rPr>
            <w:szCs w:val="22"/>
          </w:rPr>
          <w:fldChar w:fldCharType="begin"/>
        </w:r>
        <w:r w:rsidRPr="00A43813">
          <w:rPr>
            <w:szCs w:val="22"/>
          </w:rPr>
          <w:instrText xml:space="preserve"> PAGE   \* MERGEFORMAT </w:instrText>
        </w:r>
        <w:r w:rsidRPr="00A43813">
          <w:rPr>
            <w:szCs w:val="22"/>
          </w:rPr>
          <w:fldChar w:fldCharType="separate"/>
        </w:r>
        <w:r>
          <w:rPr>
            <w:noProof/>
            <w:szCs w:val="22"/>
          </w:rPr>
          <w:t>24</w:t>
        </w:r>
        <w:r w:rsidRPr="00A43813">
          <w:rPr>
            <w:szCs w:val="22"/>
          </w:rPr>
          <w:fldChar w:fldCharType="end"/>
        </w:r>
      </w:sdtContent>
    </w:sdt>
    <w:r>
      <w:rPr>
        <w:szCs w:val="22"/>
      </w:rPr>
      <w:tab/>
    </w:r>
    <w:r w:rsidRPr="00AA632D">
      <w:rPr>
        <w:szCs w:val="22"/>
      </w:rPr>
      <w:t>0308, Attachment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936287"/>
      <w:docPartObj>
        <w:docPartGallery w:val="Page Numbers (Bottom of Page)"/>
        <w:docPartUnique/>
      </w:docPartObj>
    </w:sdtPr>
    <w:sdtContent>
      <w:p w14:paraId="7605D8E7" w14:textId="3C606E14" w:rsidR="004E7F8A" w:rsidRDefault="004E7F8A" w:rsidP="006F7AAC">
        <w:pPr>
          <w:pStyle w:val="Footer"/>
        </w:pPr>
        <w:r w:rsidRPr="008124EA">
          <w:rPr>
            <w:szCs w:val="22"/>
          </w:rPr>
          <w:t xml:space="preserve">Issue Date: </w:t>
        </w:r>
        <w:r>
          <w:rPr>
            <w:szCs w:val="22"/>
          </w:rPr>
          <w:t xml:space="preserve"> 05/15/17</w:t>
        </w:r>
        <w:r>
          <w:rPr>
            <w:szCs w:val="22"/>
          </w:rPr>
          <w:tab/>
        </w:r>
        <w:r>
          <w:fldChar w:fldCharType="begin"/>
        </w:r>
        <w:r>
          <w:instrText xml:space="preserve"> PAGE   \* MERGEFORMAT </w:instrText>
        </w:r>
        <w:r>
          <w:fldChar w:fldCharType="separate"/>
        </w:r>
        <w:r w:rsidR="002873DB">
          <w:rPr>
            <w:noProof/>
          </w:rPr>
          <w:t>1</w:t>
        </w:r>
        <w:r>
          <w:rPr>
            <w:noProof/>
          </w:rPr>
          <w:fldChar w:fldCharType="end"/>
        </w:r>
        <w:r>
          <w:tab/>
        </w:r>
        <w:r w:rsidRPr="008124EA">
          <w:rPr>
            <w:szCs w:val="22"/>
          </w:rPr>
          <w:t>0308, Attachment 4</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FB06D" w14:textId="2E32CA2E" w:rsidR="004E7F8A" w:rsidRPr="00AA632D" w:rsidRDefault="004E7F8A" w:rsidP="00A43813">
    <w:pPr>
      <w:tabs>
        <w:tab w:val="center" w:pos="4680"/>
        <w:tab w:val="left" w:pos="5040"/>
        <w:tab w:val="left" w:pos="5760"/>
        <w:tab w:val="center" w:pos="6480"/>
        <w:tab w:val="right" w:pos="12240"/>
      </w:tabs>
      <w:rPr>
        <w:szCs w:val="22"/>
      </w:rPr>
    </w:pPr>
    <w:r w:rsidRPr="00AA632D">
      <w:rPr>
        <w:szCs w:val="22"/>
      </w:rPr>
      <w:t xml:space="preserve">Issue Date: </w:t>
    </w:r>
    <w:r>
      <w:rPr>
        <w:szCs w:val="22"/>
      </w:rPr>
      <w:t xml:space="preserve"> 05/15/17</w:t>
    </w:r>
    <w:r w:rsidRPr="00AA632D">
      <w:rPr>
        <w:szCs w:val="22"/>
      </w:rPr>
      <w:tab/>
    </w:r>
    <w:r>
      <w:rPr>
        <w:szCs w:val="22"/>
      </w:rPr>
      <w:tab/>
    </w:r>
    <w:r>
      <w:rPr>
        <w:szCs w:val="22"/>
      </w:rPr>
      <w:tab/>
    </w:r>
    <w:r>
      <w:rPr>
        <w:szCs w:val="22"/>
      </w:rPr>
      <w:tab/>
    </w:r>
    <w:r w:rsidR="00B25CEF">
      <w:rPr>
        <w:szCs w:val="22"/>
      </w:rPr>
      <w:t>25</w:t>
    </w:r>
    <w:r>
      <w:rPr>
        <w:szCs w:val="22"/>
      </w:rPr>
      <w:tab/>
      <w:t xml:space="preserve"> </w:t>
    </w:r>
    <w:r w:rsidRPr="00AA632D">
      <w:rPr>
        <w:szCs w:val="22"/>
      </w:rPr>
      <w:t>0308, Attachment 4</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E3A1" w14:textId="77777777" w:rsidR="004E7F8A" w:rsidRPr="00A43813" w:rsidRDefault="004E7F8A" w:rsidP="006F7AAC">
    <w:pPr>
      <w:pStyle w:val="Footer"/>
      <w:tabs>
        <w:tab w:val="clear" w:pos="4680"/>
        <w:tab w:val="clear" w:pos="9360"/>
        <w:tab w:val="center" w:pos="6480"/>
        <w:tab w:val="right" w:pos="12240"/>
      </w:tabs>
      <w:rPr>
        <w:szCs w:val="22"/>
      </w:rPr>
    </w:pPr>
    <w:sdt>
      <w:sdtPr>
        <w:rPr>
          <w:szCs w:val="22"/>
        </w:rPr>
        <w:id w:val="48548195"/>
        <w:docPartObj>
          <w:docPartGallery w:val="Page Numbers (Bottom of Page)"/>
          <w:docPartUnique/>
        </w:docPartObj>
      </w:sdtPr>
      <w:sdtContent>
        <w:r w:rsidRPr="00A43813">
          <w:rPr>
            <w:szCs w:val="22"/>
          </w:rPr>
          <w:t>Issue Date:  XX/XX/XX</w:t>
        </w:r>
        <w:r w:rsidRPr="00A43813">
          <w:rPr>
            <w:szCs w:val="22"/>
          </w:rPr>
          <w:tab/>
        </w:r>
        <w:r w:rsidRPr="00A43813">
          <w:rPr>
            <w:szCs w:val="22"/>
          </w:rPr>
          <w:fldChar w:fldCharType="begin"/>
        </w:r>
        <w:r w:rsidRPr="00A43813">
          <w:rPr>
            <w:szCs w:val="22"/>
          </w:rPr>
          <w:instrText xml:space="preserve"> PAGE   \* MERGEFORMAT </w:instrText>
        </w:r>
        <w:r w:rsidRPr="00A43813">
          <w:rPr>
            <w:szCs w:val="22"/>
          </w:rPr>
          <w:fldChar w:fldCharType="separate"/>
        </w:r>
        <w:r>
          <w:rPr>
            <w:noProof/>
            <w:szCs w:val="22"/>
          </w:rPr>
          <w:t>26</w:t>
        </w:r>
        <w:r w:rsidRPr="00A43813">
          <w:rPr>
            <w:szCs w:val="22"/>
          </w:rPr>
          <w:fldChar w:fldCharType="end"/>
        </w:r>
      </w:sdtContent>
    </w:sdt>
    <w:r>
      <w:rPr>
        <w:szCs w:val="22"/>
      </w:rPr>
      <w:tab/>
    </w:r>
    <w:r w:rsidRPr="00AA632D">
      <w:rPr>
        <w:szCs w:val="22"/>
      </w:rPr>
      <w:t>0308, Attachment 4</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97462" w14:textId="4D168AA5" w:rsidR="00B25CEF" w:rsidRPr="00AA632D" w:rsidRDefault="00B25CEF" w:rsidP="00A43813">
    <w:pPr>
      <w:tabs>
        <w:tab w:val="center" w:pos="4680"/>
        <w:tab w:val="left" w:pos="5040"/>
        <w:tab w:val="left" w:pos="5760"/>
        <w:tab w:val="center" w:pos="6480"/>
        <w:tab w:val="right" w:pos="12240"/>
      </w:tabs>
      <w:rPr>
        <w:szCs w:val="22"/>
      </w:rPr>
    </w:pPr>
    <w:r w:rsidRPr="00AA632D">
      <w:rPr>
        <w:szCs w:val="22"/>
      </w:rPr>
      <w:t xml:space="preserve">Issue Date: </w:t>
    </w:r>
    <w:r>
      <w:rPr>
        <w:szCs w:val="22"/>
      </w:rPr>
      <w:t xml:space="preserve"> 05/15/17</w:t>
    </w:r>
    <w:r w:rsidRPr="00AA632D">
      <w:rPr>
        <w:szCs w:val="22"/>
      </w:rPr>
      <w:tab/>
    </w:r>
    <w:r>
      <w:rPr>
        <w:szCs w:val="22"/>
      </w:rPr>
      <w:tab/>
    </w:r>
    <w:r>
      <w:rPr>
        <w:szCs w:val="22"/>
      </w:rPr>
      <w:tab/>
    </w:r>
    <w:r>
      <w:rPr>
        <w:szCs w:val="22"/>
      </w:rPr>
      <w:tab/>
      <w:t>26</w:t>
    </w:r>
    <w:r>
      <w:rPr>
        <w:szCs w:val="22"/>
      </w:rPr>
      <w:tab/>
      <w:t xml:space="preserve"> </w:t>
    </w:r>
    <w:r w:rsidRPr="00AA632D">
      <w:rPr>
        <w:szCs w:val="22"/>
      </w:rPr>
      <w:t>0308, Attachment 4</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3755A" w14:textId="2909F8A7" w:rsidR="004E7F8A" w:rsidRPr="000B550F" w:rsidRDefault="004E7F8A" w:rsidP="00A1556F">
    <w:pPr>
      <w:pStyle w:val="Footer"/>
      <w:tabs>
        <w:tab w:val="clear" w:pos="4680"/>
        <w:tab w:val="clear" w:pos="9360"/>
        <w:tab w:val="center" w:pos="6480"/>
        <w:tab w:val="right" w:pos="12240"/>
      </w:tabs>
      <w:rPr>
        <w:szCs w:val="22"/>
      </w:rPr>
    </w:pPr>
    <w:sdt>
      <w:sdtPr>
        <w:rPr>
          <w:szCs w:val="22"/>
        </w:rPr>
        <w:id w:val="48548214"/>
        <w:docPartObj>
          <w:docPartGallery w:val="Page Numbers (Bottom of Page)"/>
          <w:docPartUnique/>
        </w:docPartObj>
      </w:sdtPr>
      <w:sdtContent>
        <w:r w:rsidRPr="00A43813">
          <w:rPr>
            <w:szCs w:val="22"/>
          </w:rPr>
          <w:t xml:space="preserve">Issue Date:  </w:t>
        </w:r>
        <w:r>
          <w:rPr>
            <w:szCs w:val="22"/>
          </w:rPr>
          <w:t>05/15/17</w:t>
        </w:r>
        <w:r w:rsidRPr="00A43813">
          <w:rPr>
            <w:szCs w:val="22"/>
          </w:rPr>
          <w:tab/>
        </w:r>
        <w:proofErr w:type="spellStart"/>
        <w:r>
          <w:rPr>
            <w:szCs w:val="22"/>
          </w:rPr>
          <w:t>Att</w:t>
        </w:r>
        <w:proofErr w:type="spellEnd"/>
        <w:r>
          <w:rPr>
            <w:szCs w:val="22"/>
          </w:rPr>
          <w:t xml:space="preserve"> 1-1</w:t>
        </w:r>
      </w:sdtContent>
    </w:sdt>
    <w:r>
      <w:rPr>
        <w:szCs w:val="22"/>
      </w:rPr>
      <w:tab/>
    </w:r>
    <w:r w:rsidRPr="00AA632D">
      <w:rPr>
        <w:szCs w:val="22"/>
      </w:rPr>
      <w:t>0308, Attachment 4</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DF210" w14:textId="5FC03AA2" w:rsidR="004E7F8A" w:rsidRPr="00AA632D" w:rsidRDefault="004E7F8A" w:rsidP="00520896">
    <w:pPr>
      <w:tabs>
        <w:tab w:val="center" w:pos="4680"/>
        <w:tab w:val="left" w:pos="5040"/>
        <w:tab w:val="left" w:pos="5760"/>
        <w:tab w:val="center" w:pos="6480"/>
        <w:tab w:val="right" w:pos="12240"/>
      </w:tabs>
      <w:jc w:val="center"/>
      <w:rPr>
        <w:szCs w:val="22"/>
      </w:rPr>
    </w:pPr>
    <w:r w:rsidRPr="00AA632D">
      <w:rPr>
        <w:szCs w:val="22"/>
      </w:rPr>
      <w:t xml:space="preserve">Issue Date: </w:t>
    </w:r>
    <w:r>
      <w:rPr>
        <w:szCs w:val="22"/>
      </w:rPr>
      <w:t xml:space="preserve"> 05/15/17</w:t>
    </w:r>
    <w:r>
      <w:rPr>
        <w:szCs w:val="22"/>
      </w:rPr>
      <w:tab/>
    </w:r>
    <w:r>
      <w:rPr>
        <w:szCs w:val="22"/>
      </w:rPr>
      <w:tab/>
    </w:r>
    <w:r>
      <w:rPr>
        <w:szCs w:val="22"/>
      </w:rPr>
      <w:tab/>
      <w:t>Att1-1</w:t>
    </w:r>
    <w:r>
      <w:rPr>
        <w:szCs w:val="22"/>
      </w:rPr>
      <w:tab/>
    </w:r>
    <w:r>
      <w:rPr>
        <w:szCs w:val="22"/>
      </w:rPr>
      <w:tab/>
    </w:r>
    <w:r w:rsidRPr="00AA632D">
      <w:rPr>
        <w:szCs w:val="22"/>
      </w:rPr>
      <w:t>0308, Attachment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765845"/>
      <w:docPartObj>
        <w:docPartGallery w:val="Page Numbers (Bottom of Page)"/>
        <w:docPartUnique/>
      </w:docPartObj>
    </w:sdtPr>
    <w:sdtContent>
      <w:p w14:paraId="498F1ADF" w14:textId="2B009EE3" w:rsidR="004E7F8A" w:rsidRDefault="004E7F8A" w:rsidP="006F7AAC">
        <w:pPr>
          <w:pStyle w:val="Footer"/>
        </w:pPr>
        <w:r w:rsidRPr="008124EA">
          <w:rPr>
            <w:szCs w:val="22"/>
          </w:rPr>
          <w:t xml:space="preserve">Issue Date: </w:t>
        </w:r>
        <w:r>
          <w:rPr>
            <w:szCs w:val="22"/>
          </w:rPr>
          <w:t xml:space="preserve"> 05/15/17</w:t>
        </w:r>
        <w:r>
          <w:rPr>
            <w:szCs w:val="22"/>
          </w:rPr>
          <w:tab/>
        </w:r>
        <w:r w:rsidR="00B25CEF">
          <w:t>2</w:t>
        </w:r>
        <w:r>
          <w:tab/>
        </w:r>
        <w:r w:rsidRPr="008124EA">
          <w:rPr>
            <w:szCs w:val="22"/>
          </w:rPr>
          <w:t>0308, Attachment 4</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774816"/>
      <w:docPartObj>
        <w:docPartGallery w:val="Page Numbers (Bottom of Page)"/>
        <w:docPartUnique/>
      </w:docPartObj>
    </w:sdtPr>
    <w:sdtContent>
      <w:p w14:paraId="606F2317" w14:textId="40DF331B" w:rsidR="00B25CEF" w:rsidRDefault="00B25CEF" w:rsidP="006F7AAC">
        <w:pPr>
          <w:pStyle w:val="Footer"/>
        </w:pPr>
        <w:r w:rsidRPr="008124EA">
          <w:rPr>
            <w:szCs w:val="22"/>
          </w:rPr>
          <w:t xml:space="preserve">Issue Date: </w:t>
        </w:r>
        <w:r>
          <w:rPr>
            <w:szCs w:val="22"/>
          </w:rPr>
          <w:t xml:space="preserve"> 05/15/17</w:t>
        </w:r>
        <w:r>
          <w:rPr>
            <w:szCs w:val="22"/>
          </w:rPr>
          <w:tab/>
        </w:r>
        <w:r>
          <w:t>3</w:t>
        </w:r>
        <w:r>
          <w:tab/>
        </w:r>
        <w:r w:rsidRPr="008124EA">
          <w:rPr>
            <w:szCs w:val="22"/>
          </w:rPr>
          <w:t>0308, Attachment 4</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386780"/>
      <w:docPartObj>
        <w:docPartGallery w:val="Page Numbers (Bottom of Page)"/>
        <w:docPartUnique/>
      </w:docPartObj>
    </w:sdtPr>
    <w:sdtContent>
      <w:p w14:paraId="4BEA68E6" w14:textId="41431F17" w:rsidR="004E7F8A" w:rsidRDefault="004E7F8A" w:rsidP="006F7AAC">
        <w:pPr>
          <w:pStyle w:val="Footer"/>
        </w:pPr>
        <w:r w:rsidRPr="008124EA">
          <w:rPr>
            <w:szCs w:val="22"/>
          </w:rPr>
          <w:t xml:space="preserve">Issue Date: </w:t>
        </w:r>
        <w:r>
          <w:rPr>
            <w:szCs w:val="22"/>
          </w:rPr>
          <w:t xml:space="preserve"> 05/15/17</w:t>
        </w:r>
        <w:r>
          <w:rPr>
            <w:szCs w:val="22"/>
          </w:rPr>
          <w:tab/>
        </w:r>
        <w:r>
          <w:t>4</w:t>
        </w:r>
        <w:r>
          <w:tab/>
        </w:r>
        <w:r w:rsidRPr="008124EA">
          <w:rPr>
            <w:szCs w:val="22"/>
          </w:rPr>
          <w:t>0308, Attachment 4</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581699"/>
      <w:docPartObj>
        <w:docPartGallery w:val="Page Numbers (Bottom of Page)"/>
        <w:docPartUnique/>
      </w:docPartObj>
    </w:sdtPr>
    <w:sdtContent>
      <w:p w14:paraId="7366F6D3" w14:textId="1FBDCDCA" w:rsidR="004E7F8A" w:rsidRDefault="004E7F8A" w:rsidP="006F7AAC">
        <w:pPr>
          <w:pStyle w:val="Footer"/>
        </w:pPr>
        <w:r w:rsidRPr="008124EA">
          <w:rPr>
            <w:szCs w:val="22"/>
          </w:rPr>
          <w:t xml:space="preserve">Issue Date: </w:t>
        </w:r>
        <w:r>
          <w:rPr>
            <w:szCs w:val="22"/>
          </w:rPr>
          <w:t xml:space="preserve"> 05/15/17</w:t>
        </w:r>
        <w:r>
          <w:rPr>
            <w:szCs w:val="22"/>
          </w:rPr>
          <w:tab/>
        </w:r>
        <w:r>
          <w:t>5</w:t>
        </w:r>
        <w:r>
          <w:tab/>
        </w:r>
        <w:r w:rsidRPr="008124EA">
          <w:rPr>
            <w:szCs w:val="22"/>
          </w:rPr>
          <w:t>0308, Attachment 4</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45044"/>
      <w:docPartObj>
        <w:docPartGallery w:val="Page Numbers (Bottom of Page)"/>
        <w:docPartUnique/>
      </w:docPartObj>
    </w:sdtPr>
    <w:sdtContent>
      <w:p w14:paraId="59D9CE6D" w14:textId="13B50FC0" w:rsidR="004E7F8A" w:rsidRDefault="004E7F8A" w:rsidP="006F7AAC">
        <w:pPr>
          <w:pStyle w:val="Footer"/>
        </w:pPr>
        <w:r w:rsidRPr="008124EA">
          <w:rPr>
            <w:szCs w:val="22"/>
          </w:rPr>
          <w:t xml:space="preserve">Issue Date: </w:t>
        </w:r>
        <w:r>
          <w:rPr>
            <w:szCs w:val="22"/>
          </w:rPr>
          <w:t xml:space="preserve"> 05/15/17</w:t>
        </w:r>
        <w:r>
          <w:rPr>
            <w:szCs w:val="22"/>
          </w:rPr>
          <w:tab/>
        </w:r>
        <w:r w:rsidR="00B25CEF">
          <w:t>6</w:t>
        </w:r>
        <w:r>
          <w:tab/>
        </w:r>
        <w:r w:rsidRPr="008124EA">
          <w:rPr>
            <w:szCs w:val="22"/>
          </w:rPr>
          <w:t>0308, Attachment 4</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415752"/>
      <w:docPartObj>
        <w:docPartGallery w:val="Page Numbers (Bottom of Page)"/>
        <w:docPartUnique/>
      </w:docPartObj>
    </w:sdtPr>
    <w:sdtContent>
      <w:p w14:paraId="53627519" w14:textId="5BACB670" w:rsidR="00B25CEF" w:rsidRDefault="00B25CEF" w:rsidP="006F7AAC">
        <w:pPr>
          <w:pStyle w:val="Footer"/>
        </w:pPr>
        <w:r w:rsidRPr="008124EA">
          <w:rPr>
            <w:szCs w:val="22"/>
          </w:rPr>
          <w:t xml:space="preserve">Issue Date: </w:t>
        </w:r>
        <w:r>
          <w:rPr>
            <w:szCs w:val="22"/>
          </w:rPr>
          <w:t xml:space="preserve"> 05/15/17</w:t>
        </w:r>
        <w:r>
          <w:rPr>
            <w:szCs w:val="22"/>
          </w:rPr>
          <w:tab/>
        </w:r>
        <w:r>
          <w:t>7</w:t>
        </w:r>
        <w:r>
          <w:tab/>
        </w:r>
        <w:r w:rsidRPr="008124EA">
          <w:rPr>
            <w:szCs w:val="22"/>
          </w:rPr>
          <w:t>0308, Attachment 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45539" w14:textId="77777777" w:rsidR="004E7F8A" w:rsidRDefault="004E7F8A" w:rsidP="003A34DE">
      <w:r>
        <w:separator/>
      </w:r>
    </w:p>
  </w:footnote>
  <w:footnote w:type="continuationSeparator" w:id="0">
    <w:p w14:paraId="46B593E8" w14:textId="77777777" w:rsidR="004E7F8A" w:rsidRDefault="004E7F8A" w:rsidP="003A3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24F4" w14:textId="77777777" w:rsidR="004E7F8A" w:rsidRDefault="004E7F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FB124" w14:textId="77777777" w:rsidR="004E7F8A" w:rsidRDefault="004E7F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F1A6290"/>
    <w:lvl w:ilvl="0">
      <w:numFmt w:val="bullet"/>
      <w:lvlText w:val="*"/>
      <w:lvlJc w:val="left"/>
    </w:lvl>
  </w:abstractNum>
  <w:abstractNum w:abstractNumId="1"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4"/>
    <w:multiLevelType w:val="multilevel"/>
    <w:tmpl w:val="00000000"/>
    <w:name w:val="AutoList9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9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140"/>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15:restartNumberingAfterBreak="0">
    <w:nsid w:val="00000008"/>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15:restartNumberingAfterBreak="0">
    <w:nsid w:val="00000009"/>
    <w:multiLevelType w:val="multilevel"/>
    <w:tmpl w:val="00000000"/>
    <w:name w:val="AutoList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A"/>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B"/>
    <w:multiLevelType w:val="multilevel"/>
    <w:tmpl w:val="00000000"/>
    <w:name w:val="AutoList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1A308DE"/>
    <w:multiLevelType w:val="hybridMultilevel"/>
    <w:tmpl w:val="A252CA56"/>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3" w15:restartNumberingAfterBreak="0">
    <w:nsid w:val="056A749F"/>
    <w:multiLevelType w:val="multilevel"/>
    <w:tmpl w:val="E31C25B0"/>
    <w:lvl w:ilvl="0">
      <w:start w:val="308"/>
      <w:numFmt w:val="decimalZero"/>
      <w:lvlText w:val="%1"/>
      <w:lvlJc w:val="left"/>
      <w:pPr>
        <w:ind w:left="975" w:hanging="975"/>
      </w:pPr>
      <w:rPr>
        <w:rFonts w:hint="default"/>
      </w:rPr>
    </w:lvl>
    <w:lvl w:ilvl="1">
      <w:start w:val="4"/>
      <w:numFmt w:val="decimal"/>
      <w:lvlText w:val="%1.%2"/>
      <w:lvlJc w:val="left"/>
      <w:pPr>
        <w:ind w:left="1112" w:hanging="975"/>
      </w:pPr>
      <w:rPr>
        <w:rFonts w:hint="default"/>
      </w:rPr>
    </w:lvl>
    <w:lvl w:ilvl="2">
      <w:start w:val="1"/>
      <w:numFmt w:val="decimalZero"/>
      <w:lvlText w:val="%1.%2-%3"/>
      <w:lvlJc w:val="left"/>
      <w:pPr>
        <w:ind w:left="1249" w:hanging="975"/>
      </w:pPr>
      <w:rPr>
        <w:rFonts w:hint="default"/>
      </w:rPr>
    </w:lvl>
    <w:lvl w:ilvl="3">
      <w:start w:val="1"/>
      <w:numFmt w:val="decimal"/>
      <w:lvlText w:val="%1.%2-%3.%4"/>
      <w:lvlJc w:val="left"/>
      <w:pPr>
        <w:ind w:left="1386" w:hanging="975"/>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1765" w:hanging="108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399" w:hanging="1440"/>
      </w:pPr>
      <w:rPr>
        <w:rFonts w:hint="default"/>
      </w:rPr>
    </w:lvl>
    <w:lvl w:ilvl="8">
      <w:start w:val="1"/>
      <w:numFmt w:val="decimal"/>
      <w:lvlText w:val="%1.%2-%3.%4.%5.%6.%7.%8.%9"/>
      <w:lvlJc w:val="left"/>
      <w:pPr>
        <w:ind w:left="2896" w:hanging="1800"/>
      </w:pPr>
      <w:rPr>
        <w:rFonts w:hint="default"/>
      </w:rPr>
    </w:lvl>
  </w:abstractNum>
  <w:abstractNum w:abstractNumId="14" w15:restartNumberingAfterBreak="0">
    <w:nsid w:val="05BE6731"/>
    <w:multiLevelType w:val="hybridMultilevel"/>
    <w:tmpl w:val="12D0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FC0842"/>
    <w:multiLevelType w:val="hybridMultilevel"/>
    <w:tmpl w:val="080C0E98"/>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6" w15:restartNumberingAfterBreak="0">
    <w:nsid w:val="0A4A5C23"/>
    <w:multiLevelType w:val="hybridMultilevel"/>
    <w:tmpl w:val="F14A6DA4"/>
    <w:lvl w:ilvl="0" w:tplc="8D86C40E">
      <w:start w:val="1"/>
      <w:numFmt w:val="lowerLetter"/>
      <w:lvlText w:val="%1."/>
      <w:lvlJc w:val="left"/>
      <w:pPr>
        <w:ind w:left="634" w:hanging="360"/>
      </w:pPr>
      <w:rPr>
        <w:rFonts w:hint="default"/>
        <w:b w:val="0"/>
        <w:sz w:val="22"/>
        <w:szCs w:val="22"/>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7" w15:restartNumberingAfterBreak="0">
    <w:nsid w:val="0CF42614"/>
    <w:multiLevelType w:val="hybridMultilevel"/>
    <w:tmpl w:val="26E0C7BC"/>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8" w15:restartNumberingAfterBreak="0">
    <w:nsid w:val="0D872084"/>
    <w:multiLevelType w:val="hybridMultilevel"/>
    <w:tmpl w:val="BD7A9B3C"/>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9" w15:restartNumberingAfterBreak="0">
    <w:nsid w:val="0DE77752"/>
    <w:multiLevelType w:val="hybridMultilevel"/>
    <w:tmpl w:val="BD64221C"/>
    <w:lvl w:ilvl="0" w:tplc="EA382BCC">
      <w:start w:val="1"/>
      <w:numFmt w:val="lowerLetter"/>
      <w:lvlText w:val="%1."/>
      <w:lvlJc w:val="left"/>
      <w:pPr>
        <w:ind w:left="908"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0" w15:restartNumberingAfterBreak="0">
    <w:nsid w:val="1005519F"/>
    <w:multiLevelType w:val="hybridMultilevel"/>
    <w:tmpl w:val="2D8E0F1A"/>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D10BAD"/>
    <w:multiLevelType w:val="hybridMultilevel"/>
    <w:tmpl w:val="E41825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646507"/>
    <w:multiLevelType w:val="hybridMultilevel"/>
    <w:tmpl w:val="284C3AC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3" w15:restartNumberingAfterBreak="0">
    <w:nsid w:val="2BB86F74"/>
    <w:multiLevelType w:val="hybridMultilevel"/>
    <w:tmpl w:val="25DCE77C"/>
    <w:lvl w:ilvl="0" w:tplc="04090019">
      <w:start w:val="1"/>
      <w:numFmt w:val="lowerLetter"/>
      <w:lvlText w:val="%1."/>
      <w:lvlJc w:val="left"/>
      <w:pPr>
        <w:ind w:left="994" w:hanging="360"/>
      </w:pPr>
    </w:lvl>
    <w:lvl w:ilvl="1" w:tplc="04090019">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4" w15:restartNumberingAfterBreak="0">
    <w:nsid w:val="2DA55237"/>
    <w:multiLevelType w:val="hybridMultilevel"/>
    <w:tmpl w:val="03AAE7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066B25"/>
    <w:multiLevelType w:val="hybridMultilevel"/>
    <w:tmpl w:val="866698D6"/>
    <w:lvl w:ilvl="0" w:tplc="EA382BCC">
      <w:start w:val="1"/>
      <w:numFmt w:val="lowerLetter"/>
      <w:lvlText w:val="%1."/>
      <w:lvlJc w:val="left"/>
      <w:pPr>
        <w:ind w:left="1627"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6" w15:restartNumberingAfterBreak="0">
    <w:nsid w:val="31302EEE"/>
    <w:multiLevelType w:val="hybridMultilevel"/>
    <w:tmpl w:val="9ABA676E"/>
    <w:lvl w:ilvl="0" w:tplc="EA382BCC">
      <w:start w:val="1"/>
      <w:numFmt w:val="lowerLetter"/>
      <w:lvlText w:val="%1."/>
      <w:lvlJc w:val="left"/>
      <w:pPr>
        <w:ind w:left="63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4110DA"/>
    <w:multiLevelType w:val="hybridMultilevel"/>
    <w:tmpl w:val="F800D4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C82C04"/>
    <w:multiLevelType w:val="hybridMultilevel"/>
    <w:tmpl w:val="9B3E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4A0A31"/>
    <w:multiLevelType w:val="hybridMultilevel"/>
    <w:tmpl w:val="45E2740C"/>
    <w:lvl w:ilvl="0" w:tplc="5142D232">
      <w:start w:val="6"/>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5C703A"/>
    <w:multiLevelType w:val="hybridMultilevel"/>
    <w:tmpl w:val="829C1A22"/>
    <w:lvl w:ilvl="0" w:tplc="04090001">
      <w:start w:val="1"/>
      <w:numFmt w:val="bullet"/>
      <w:lvlText w:val=""/>
      <w:lvlJc w:val="left"/>
      <w:pPr>
        <w:ind w:left="2194" w:hanging="360"/>
      </w:pPr>
      <w:rPr>
        <w:rFonts w:ascii="Symbol" w:hAnsi="Symbol" w:hint="default"/>
      </w:rPr>
    </w:lvl>
    <w:lvl w:ilvl="1" w:tplc="04090003" w:tentative="1">
      <w:start w:val="1"/>
      <w:numFmt w:val="bullet"/>
      <w:lvlText w:val="o"/>
      <w:lvlJc w:val="left"/>
      <w:pPr>
        <w:ind w:left="2914" w:hanging="360"/>
      </w:pPr>
      <w:rPr>
        <w:rFonts w:ascii="Courier New" w:hAnsi="Courier New" w:cs="Courier New" w:hint="default"/>
      </w:rPr>
    </w:lvl>
    <w:lvl w:ilvl="2" w:tplc="04090005" w:tentative="1">
      <w:start w:val="1"/>
      <w:numFmt w:val="bullet"/>
      <w:lvlText w:val=""/>
      <w:lvlJc w:val="left"/>
      <w:pPr>
        <w:ind w:left="3634" w:hanging="360"/>
      </w:pPr>
      <w:rPr>
        <w:rFonts w:ascii="Wingdings" w:hAnsi="Wingdings" w:hint="default"/>
      </w:rPr>
    </w:lvl>
    <w:lvl w:ilvl="3" w:tplc="04090001" w:tentative="1">
      <w:start w:val="1"/>
      <w:numFmt w:val="bullet"/>
      <w:lvlText w:val=""/>
      <w:lvlJc w:val="left"/>
      <w:pPr>
        <w:ind w:left="4354" w:hanging="360"/>
      </w:pPr>
      <w:rPr>
        <w:rFonts w:ascii="Symbol" w:hAnsi="Symbol" w:hint="default"/>
      </w:rPr>
    </w:lvl>
    <w:lvl w:ilvl="4" w:tplc="04090003" w:tentative="1">
      <w:start w:val="1"/>
      <w:numFmt w:val="bullet"/>
      <w:lvlText w:val="o"/>
      <w:lvlJc w:val="left"/>
      <w:pPr>
        <w:ind w:left="5074" w:hanging="360"/>
      </w:pPr>
      <w:rPr>
        <w:rFonts w:ascii="Courier New" w:hAnsi="Courier New" w:cs="Courier New" w:hint="default"/>
      </w:rPr>
    </w:lvl>
    <w:lvl w:ilvl="5" w:tplc="04090005" w:tentative="1">
      <w:start w:val="1"/>
      <w:numFmt w:val="bullet"/>
      <w:lvlText w:val=""/>
      <w:lvlJc w:val="left"/>
      <w:pPr>
        <w:ind w:left="5794" w:hanging="360"/>
      </w:pPr>
      <w:rPr>
        <w:rFonts w:ascii="Wingdings" w:hAnsi="Wingdings" w:hint="default"/>
      </w:rPr>
    </w:lvl>
    <w:lvl w:ilvl="6" w:tplc="04090001" w:tentative="1">
      <w:start w:val="1"/>
      <w:numFmt w:val="bullet"/>
      <w:lvlText w:val=""/>
      <w:lvlJc w:val="left"/>
      <w:pPr>
        <w:ind w:left="6514" w:hanging="360"/>
      </w:pPr>
      <w:rPr>
        <w:rFonts w:ascii="Symbol" w:hAnsi="Symbol" w:hint="default"/>
      </w:rPr>
    </w:lvl>
    <w:lvl w:ilvl="7" w:tplc="04090003" w:tentative="1">
      <w:start w:val="1"/>
      <w:numFmt w:val="bullet"/>
      <w:lvlText w:val="o"/>
      <w:lvlJc w:val="left"/>
      <w:pPr>
        <w:ind w:left="7234" w:hanging="360"/>
      </w:pPr>
      <w:rPr>
        <w:rFonts w:ascii="Courier New" w:hAnsi="Courier New" w:cs="Courier New" w:hint="default"/>
      </w:rPr>
    </w:lvl>
    <w:lvl w:ilvl="8" w:tplc="04090005" w:tentative="1">
      <w:start w:val="1"/>
      <w:numFmt w:val="bullet"/>
      <w:lvlText w:val=""/>
      <w:lvlJc w:val="left"/>
      <w:pPr>
        <w:ind w:left="7954" w:hanging="360"/>
      </w:pPr>
      <w:rPr>
        <w:rFonts w:ascii="Wingdings" w:hAnsi="Wingdings" w:hint="default"/>
      </w:rPr>
    </w:lvl>
  </w:abstractNum>
  <w:abstractNum w:abstractNumId="31" w15:restartNumberingAfterBreak="0">
    <w:nsid w:val="43AC6493"/>
    <w:multiLevelType w:val="hybridMultilevel"/>
    <w:tmpl w:val="63DC805E"/>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2" w15:restartNumberingAfterBreak="0">
    <w:nsid w:val="47414ADF"/>
    <w:multiLevelType w:val="hybridMultilevel"/>
    <w:tmpl w:val="3EF22A96"/>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78591A"/>
    <w:multiLevelType w:val="hybridMultilevel"/>
    <w:tmpl w:val="E94CBDA6"/>
    <w:lvl w:ilvl="0" w:tplc="8D86C40E">
      <w:start w:val="1"/>
      <w:numFmt w:val="lowerLetter"/>
      <w:lvlText w:val="%1."/>
      <w:lvlJc w:val="left"/>
      <w:pPr>
        <w:ind w:left="634"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27686A"/>
    <w:multiLevelType w:val="hybridMultilevel"/>
    <w:tmpl w:val="A8507F68"/>
    <w:lvl w:ilvl="0" w:tplc="EA382BCC">
      <w:start w:val="1"/>
      <w:numFmt w:val="lowerLetter"/>
      <w:lvlText w:val="%1."/>
      <w:lvlJc w:val="left"/>
      <w:pPr>
        <w:ind w:left="634" w:hanging="360"/>
      </w:pPr>
      <w:rPr>
        <w:rFonts w:hint="default"/>
      </w:rPr>
    </w:lvl>
    <w:lvl w:ilvl="1" w:tplc="A5AAE736">
      <w:start w:val="1"/>
      <w:numFmt w:val="decimal"/>
      <w:lvlText w:val="%2."/>
      <w:lvlJc w:val="left"/>
      <w:pPr>
        <w:ind w:left="1354" w:hanging="360"/>
      </w:pPr>
      <w:rPr>
        <w:rFonts w:hint="default"/>
      </w:rPr>
    </w:lvl>
    <w:lvl w:ilvl="2" w:tplc="0409001B">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69D4296D"/>
    <w:multiLevelType w:val="multilevel"/>
    <w:tmpl w:val="E31C25B0"/>
    <w:lvl w:ilvl="0">
      <w:start w:val="308"/>
      <w:numFmt w:val="decimalZero"/>
      <w:lvlText w:val="%1"/>
      <w:lvlJc w:val="left"/>
      <w:pPr>
        <w:ind w:left="975" w:hanging="975"/>
      </w:pPr>
      <w:rPr>
        <w:rFonts w:hint="default"/>
      </w:rPr>
    </w:lvl>
    <w:lvl w:ilvl="1">
      <w:start w:val="4"/>
      <w:numFmt w:val="decimal"/>
      <w:lvlText w:val="%1.%2"/>
      <w:lvlJc w:val="left"/>
      <w:pPr>
        <w:ind w:left="1112" w:hanging="975"/>
      </w:pPr>
      <w:rPr>
        <w:rFonts w:hint="default"/>
      </w:rPr>
    </w:lvl>
    <w:lvl w:ilvl="2">
      <w:start w:val="1"/>
      <w:numFmt w:val="decimalZero"/>
      <w:lvlText w:val="%1.%2-%3"/>
      <w:lvlJc w:val="left"/>
      <w:pPr>
        <w:ind w:left="1249" w:hanging="975"/>
      </w:pPr>
      <w:rPr>
        <w:rFonts w:hint="default"/>
      </w:rPr>
    </w:lvl>
    <w:lvl w:ilvl="3">
      <w:start w:val="1"/>
      <w:numFmt w:val="decimal"/>
      <w:lvlText w:val="%1.%2-%3.%4"/>
      <w:lvlJc w:val="left"/>
      <w:pPr>
        <w:ind w:left="1386" w:hanging="975"/>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1765" w:hanging="108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399" w:hanging="1440"/>
      </w:pPr>
      <w:rPr>
        <w:rFonts w:hint="default"/>
      </w:rPr>
    </w:lvl>
    <w:lvl w:ilvl="8">
      <w:start w:val="1"/>
      <w:numFmt w:val="decimal"/>
      <w:lvlText w:val="%1.%2-%3.%4.%5.%6.%7.%8.%9"/>
      <w:lvlJc w:val="left"/>
      <w:pPr>
        <w:ind w:left="2896" w:hanging="1800"/>
      </w:pPr>
      <w:rPr>
        <w:rFonts w:hint="default"/>
      </w:rPr>
    </w:lvl>
  </w:abstractNum>
  <w:abstractNum w:abstractNumId="36" w15:restartNumberingAfterBreak="0">
    <w:nsid w:val="6B7F433D"/>
    <w:multiLevelType w:val="hybridMultilevel"/>
    <w:tmpl w:val="3FC84276"/>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7" w15:restartNumberingAfterBreak="0">
    <w:nsid w:val="6E4757AD"/>
    <w:multiLevelType w:val="hybridMultilevel"/>
    <w:tmpl w:val="41A6E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C16A33"/>
    <w:multiLevelType w:val="hybridMultilevel"/>
    <w:tmpl w:val="3230AB3E"/>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15:restartNumberingAfterBreak="0">
    <w:nsid w:val="7C8724F0"/>
    <w:multiLevelType w:val="hybridMultilevel"/>
    <w:tmpl w:val="4CEC7F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82757B"/>
    <w:multiLevelType w:val="hybridMultilevel"/>
    <w:tmpl w:val="8312E2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4"/>
      <w:lvl w:ilvl="2">
        <w:start w:val="4"/>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7"/>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abstractNumId w:val="0"/>
    <w:lvlOverride w:ilvl="0">
      <w:lvl w:ilvl="0">
        <w:numFmt w:val="bullet"/>
        <w:lvlText w:val="$"/>
        <w:legacy w:legacy="1" w:legacySpace="0" w:legacyIndent="600"/>
        <w:lvlJc w:val="left"/>
        <w:pPr>
          <w:ind w:left="840" w:hanging="600"/>
        </w:pPr>
        <w:rPr>
          <w:rFonts w:ascii="WP TypographicSymbols" w:hAnsi="WP TypographicSymbols" w:hint="default"/>
        </w:rPr>
      </w:lvl>
    </w:lvlOverride>
  </w:num>
  <w:num w:numId="4">
    <w:abstractNumId w:val="0"/>
    <w:lvlOverride w:ilvl="0">
      <w:lvl w:ilvl="0">
        <w:numFmt w:val="bullet"/>
        <w:lvlText w:val="$"/>
        <w:legacy w:legacy="1" w:legacySpace="0" w:legacyIndent="240"/>
        <w:lvlJc w:val="left"/>
        <w:pPr>
          <w:ind w:left="240" w:hanging="240"/>
        </w:pPr>
        <w:rPr>
          <w:rFonts w:ascii="WP TypographicSymbols" w:hAnsi="WP TypographicSymbols" w:hint="default"/>
        </w:rPr>
      </w:lvl>
    </w:lvlOverride>
  </w:num>
  <w:num w:numId="5">
    <w:abstractNumId w:val="35"/>
  </w:num>
  <w:num w:numId="6">
    <w:abstractNumId w:val="22"/>
  </w:num>
  <w:num w:numId="7">
    <w:abstractNumId w:val="13"/>
  </w:num>
  <w:num w:numId="8">
    <w:abstractNumId w:val="30"/>
  </w:num>
  <w:num w:numId="9">
    <w:abstractNumId w:val="14"/>
  </w:num>
  <w:num w:numId="10">
    <w:abstractNumId w:val="31"/>
  </w:num>
  <w:num w:numId="11">
    <w:abstractNumId w:val="28"/>
  </w:num>
  <w:num w:numId="12">
    <w:abstractNumId w:val="15"/>
  </w:num>
  <w:num w:numId="13">
    <w:abstractNumId w:val="12"/>
  </w:num>
  <w:num w:numId="14">
    <w:abstractNumId w:val="17"/>
  </w:num>
  <w:num w:numId="15">
    <w:abstractNumId w:val="16"/>
  </w:num>
  <w:num w:numId="16">
    <w:abstractNumId w:val="33"/>
  </w:num>
  <w:num w:numId="17">
    <w:abstractNumId w:val="18"/>
  </w:num>
  <w:num w:numId="18">
    <w:abstractNumId w:val="19"/>
  </w:num>
  <w:num w:numId="19">
    <w:abstractNumId w:val="38"/>
  </w:num>
  <w:num w:numId="20">
    <w:abstractNumId w:val="20"/>
  </w:num>
  <w:num w:numId="21">
    <w:abstractNumId w:val="36"/>
  </w:num>
  <w:num w:numId="22">
    <w:abstractNumId w:val="32"/>
  </w:num>
  <w:num w:numId="23">
    <w:abstractNumId w:val="26"/>
  </w:num>
  <w:num w:numId="24">
    <w:abstractNumId w:val="25"/>
  </w:num>
  <w:num w:numId="25">
    <w:abstractNumId w:val="39"/>
  </w:num>
  <w:num w:numId="26">
    <w:abstractNumId w:val="23"/>
  </w:num>
  <w:num w:numId="27">
    <w:abstractNumId w:val="21"/>
  </w:num>
  <w:num w:numId="28">
    <w:abstractNumId w:val="34"/>
  </w:num>
  <w:num w:numId="29">
    <w:abstractNumId w:val="27"/>
  </w:num>
  <w:num w:numId="30">
    <w:abstractNumId w:val="40"/>
  </w:num>
  <w:num w:numId="31">
    <w:abstractNumId w:val="37"/>
  </w:num>
  <w:num w:numId="32">
    <w:abstractNumId w:val="24"/>
  </w:num>
  <w:num w:numId="33">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rran, Bridget">
    <w15:presenceInfo w15:providerId="AD" w15:userId="S-1-5-21-1922771939-1581663855-1617787245-39754"/>
  </w15:person>
  <w15:person w15:author="Merzke, Daniel">
    <w15:presenceInfo w15:providerId="AD" w15:userId="S-1-5-21-1922771939-1581663855-1617787245-194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Formatting/>
  <w:defaultTabStop w:val="60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4DE"/>
    <w:rsid w:val="0000528D"/>
    <w:rsid w:val="00005765"/>
    <w:rsid w:val="00015F66"/>
    <w:rsid w:val="000206D9"/>
    <w:rsid w:val="00030196"/>
    <w:rsid w:val="0003377D"/>
    <w:rsid w:val="0004333D"/>
    <w:rsid w:val="00044B39"/>
    <w:rsid w:val="000475C2"/>
    <w:rsid w:val="000537BF"/>
    <w:rsid w:val="00055C34"/>
    <w:rsid w:val="000627CE"/>
    <w:rsid w:val="0007194A"/>
    <w:rsid w:val="00071C95"/>
    <w:rsid w:val="00072005"/>
    <w:rsid w:val="00075764"/>
    <w:rsid w:val="00076668"/>
    <w:rsid w:val="00076ABF"/>
    <w:rsid w:val="00076CA8"/>
    <w:rsid w:val="000810CC"/>
    <w:rsid w:val="000854D5"/>
    <w:rsid w:val="00085B05"/>
    <w:rsid w:val="00097DC8"/>
    <w:rsid w:val="000A43E9"/>
    <w:rsid w:val="000A46FB"/>
    <w:rsid w:val="000A5DEF"/>
    <w:rsid w:val="000A7689"/>
    <w:rsid w:val="000B283B"/>
    <w:rsid w:val="000B3C78"/>
    <w:rsid w:val="000B550F"/>
    <w:rsid w:val="000B5BAB"/>
    <w:rsid w:val="000C09D1"/>
    <w:rsid w:val="000C0BE3"/>
    <w:rsid w:val="000C111F"/>
    <w:rsid w:val="000C2D8D"/>
    <w:rsid w:val="000C49A7"/>
    <w:rsid w:val="000C587B"/>
    <w:rsid w:val="000C5891"/>
    <w:rsid w:val="000C768F"/>
    <w:rsid w:val="000E1CC5"/>
    <w:rsid w:val="000E1EB4"/>
    <w:rsid w:val="000E3635"/>
    <w:rsid w:val="000E3D6A"/>
    <w:rsid w:val="000E63C4"/>
    <w:rsid w:val="000E6F21"/>
    <w:rsid w:val="000E7BAC"/>
    <w:rsid w:val="000F3283"/>
    <w:rsid w:val="00104906"/>
    <w:rsid w:val="001134C2"/>
    <w:rsid w:val="001135E5"/>
    <w:rsid w:val="001143C2"/>
    <w:rsid w:val="00122DDC"/>
    <w:rsid w:val="001327E4"/>
    <w:rsid w:val="00135627"/>
    <w:rsid w:val="0014116F"/>
    <w:rsid w:val="0014435E"/>
    <w:rsid w:val="00145467"/>
    <w:rsid w:val="001520F3"/>
    <w:rsid w:val="00152ADF"/>
    <w:rsid w:val="00153013"/>
    <w:rsid w:val="00155072"/>
    <w:rsid w:val="00157B29"/>
    <w:rsid w:val="00160FC7"/>
    <w:rsid w:val="00161659"/>
    <w:rsid w:val="00165A64"/>
    <w:rsid w:val="00173823"/>
    <w:rsid w:val="00174072"/>
    <w:rsid w:val="001824B3"/>
    <w:rsid w:val="00183EA9"/>
    <w:rsid w:val="001919AD"/>
    <w:rsid w:val="001951E4"/>
    <w:rsid w:val="001961E6"/>
    <w:rsid w:val="001A19A9"/>
    <w:rsid w:val="001A4FFB"/>
    <w:rsid w:val="001A5771"/>
    <w:rsid w:val="001A7DAC"/>
    <w:rsid w:val="001B6C31"/>
    <w:rsid w:val="001C05A4"/>
    <w:rsid w:val="001C05D4"/>
    <w:rsid w:val="001C2105"/>
    <w:rsid w:val="001C2F18"/>
    <w:rsid w:val="001C5334"/>
    <w:rsid w:val="001E19C2"/>
    <w:rsid w:val="001E3485"/>
    <w:rsid w:val="001E47D2"/>
    <w:rsid w:val="001F3509"/>
    <w:rsid w:val="001F464B"/>
    <w:rsid w:val="001F48A2"/>
    <w:rsid w:val="001F53D8"/>
    <w:rsid w:val="001F69B5"/>
    <w:rsid w:val="002015D9"/>
    <w:rsid w:val="002029E3"/>
    <w:rsid w:val="00206215"/>
    <w:rsid w:val="00211D7E"/>
    <w:rsid w:val="002120C5"/>
    <w:rsid w:val="00213713"/>
    <w:rsid w:val="002142C4"/>
    <w:rsid w:val="002205DE"/>
    <w:rsid w:val="0022204C"/>
    <w:rsid w:val="002277E9"/>
    <w:rsid w:val="00235196"/>
    <w:rsid w:val="00236C12"/>
    <w:rsid w:val="0024712A"/>
    <w:rsid w:val="00247B41"/>
    <w:rsid w:val="002500B3"/>
    <w:rsid w:val="00250F6A"/>
    <w:rsid w:val="002518CB"/>
    <w:rsid w:val="00257B11"/>
    <w:rsid w:val="00261055"/>
    <w:rsid w:val="002634AD"/>
    <w:rsid w:val="0026462A"/>
    <w:rsid w:val="0026740A"/>
    <w:rsid w:val="0027014D"/>
    <w:rsid w:val="00270541"/>
    <w:rsid w:val="00273878"/>
    <w:rsid w:val="00274EF7"/>
    <w:rsid w:val="00276700"/>
    <w:rsid w:val="0028664E"/>
    <w:rsid w:val="002873DB"/>
    <w:rsid w:val="00290DE1"/>
    <w:rsid w:val="002941BC"/>
    <w:rsid w:val="00295686"/>
    <w:rsid w:val="002A101E"/>
    <w:rsid w:val="002A2F2B"/>
    <w:rsid w:val="002A33AA"/>
    <w:rsid w:val="002A53CD"/>
    <w:rsid w:val="002B4112"/>
    <w:rsid w:val="002B56A8"/>
    <w:rsid w:val="002B618B"/>
    <w:rsid w:val="002C1CD0"/>
    <w:rsid w:val="002C66DB"/>
    <w:rsid w:val="002C74BE"/>
    <w:rsid w:val="002E35C6"/>
    <w:rsid w:val="002E3EB3"/>
    <w:rsid w:val="002F3A12"/>
    <w:rsid w:val="002F509A"/>
    <w:rsid w:val="003152B8"/>
    <w:rsid w:val="00315425"/>
    <w:rsid w:val="00315FF8"/>
    <w:rsid w:val="00317BD6"/>
    <w:rsid w:val="00323B03"/>
    <w:rsid w:val="00324464"/>
    <w:rsid w:val="0032452F"/>
    <w:rsid w:val="003260E0"/>
    <w:rsid w:val="003263C2"/>
    <w:rsid w:val="003329E3"/>
    <w:rsid w:val="00332C0A"/>
    <w:rsid w:val="00334AD9"/>
    <w:rsid w:val="00335CB7"/>
    <w:rsid w:val="0033629C"/>
    <w:rsid w:val="00341876"/>
    <w:rsid w:val="00347A98"/>
    <w:rsid w:val="00352804"/>
    <w:rsid w:val="0035585E"/>
    <w:rsid w:val="00356498"/>
    <w:rsid w:val="0035725B"/>
    <w:rsid w:val="003633BA"/>
    <w:rsid w:val="003635EA"/>
    <w:rsid w:val="00363D50"/>
    <w:rsid w:val="00365C8A"/>
    <w:rsid w:val="00372214"/>
    <w:rsid w:val="00380AE5"/>
    <w:rsid w:val="00381B8C"/>
    <w:rsid w:val="00385A16"/>
    <w:rsid w:val="00387D29"/>
    <w:rsid w:val="00394CA5"/>
    <w:rsid w:val="003A0434"/>
    <w:rsid w:val="003A204A"/>
    <w:rsid w:val="003A29FE"/>
    <w:rsid w:val="003A2CF4"/>
    <w:rsid w:val="003A34DE"/>
    <w:rsid w:val="003A3DEC"/>
    <w:rsid w:val="003A7500"/>
    <w:rsid w:val="003B6555"/>
    <w:rsid w:val="003C04FE"/>
    <w:rsid w:val="003C16EF"/>
    <w:rsid w:val="003C1BEF"/>
    <w:rsid w:val="003D10D1"/>
    <w:rsid w:val="003D1544"/>
    <w:rsid w:val="003D256C"/>
    <w:rsid w:val="003D3B7E"/>
    <w:rsid w:val="003D509A"/>
    <w:rsid w:val="003E6360"/>
    <w:rsid w:val="003E7EDF"/>
    <w:rsid w:val="003F1CF0"/>
    <w:rsid w:val="003F6B4D"/>
    <w:rsid w:val="00400C06"/>
    <w:rsid w:val="00404ED1"/>
    <w:rsid w:val="00411178"/>
    <w:rsid w:val="00411BB3"/>
    <w:rsid w:val="00412B19"/>
    <w:rsid w:val="004152DA"/>
    <w:rsid w:val="00416FF8"/>
    <w:rsid w:val="004176A1"/>
    <w:rsid w:val="004202E7"/>
    <w:rsid w:val="00430B4B"/>
    <w:rsid w:val="004418BC"/>
    <w:rsid w:val="00453206"/>
    <w:rsid w:val="00463616"/>
    <w:rsid w:val="00470619"/>
    <w:rsid w:val="00471FA5"/>
    <w:rsid w:val="00472C17"/>
    <w:rsid w:val="00475C4D"/>
    <w:rsid w:val="00476FA6"/>
    <w:rsid w:val="00480EBF"/>
    <w:rsid w:val="00484DF0"/>
    <w:rsid w:val="004940EE"/>
    <w:rsid w:val="00495E8B"/>
    <w:rsid w:val="004A040C"/>
    <w:rsid w:val="004A33B4"/>
    <w:rsid w:val="004A4A37"/>
    <w:rsid w:val="004A574B"/>
    <w:rsid w:val="004A7380"/>
    <w:rsid w:val="004B1EFA"/>
    <w:rsid w:val="004B60D8"/>
    <w:rsid w:val="004C3CA7"/>
    <w:rsid w:val="004C3D2C"/>
    <w:rsid w:val="004C4DC3"/>
    <w:rsid w:val="004D3ACF"/>
    <w:rsid w:val="004D5894"/>
    <w:rsid w:val="004D6F41"/>
    <w:rsid w:val="004E3F85"/>
    <w:rsid w:val="004E555E"/>
    <w:rsid w:val="004E6AF2"/>
    <w:rsid w:val="004E7D31"/>
    <w:rsid w:val="004E7F8A"/>
    <w:rsid w:val="004F606A"/>
    <w:rsid w:val="004F665F"/>
    <w:rsid w:val="004F673A"/>
    <w:rsid w:val="0050392B"/>
    <w:rsid w:val="00506CC0"/>
    <w:rsid w:val="00506DEA"/>
    <w:rsid w:val="00512C77"/>
    <w:rsid w:val="00520896"/>
    <w:rsid w:val="00521434"/>
    <w:rsid w:val="00521698"/>
    <w:rsid w:val="00523425"/>
    <w:rsid w:val="00524AAA"/>
    <w:rsid w:val="00531851"/>
    <w:rsid w:val="005325A9"/>
    <w:rsid w:val="00541250"/>
    <w:rsid w:val="0054461B"/>
    <w:rsid w:val="0054469E"/>
    <w:rsid w:val="00545246"/>
    <w:rsid w:val="00545899"/>
    <w:rsid w:val="00546BF0"/>
    <w:rsid w:val="00547986"/>
    <w:rsid w:val="00550C23"/>
    <w:rsid w:val="005558E3"/>
    <w:rsid w:val="00561D84"/>
    <w:rsid w:val="00566752"/>
    <w:rsid w:val="00570277"/>
    <w:rsid w:val="00583E75"/>
    <w:rsid w:val="00593F9F"/>
    <w:rsid w:val="005A1763"/>
    <w:rsid w:val="005A4327"/>
    <w:rsid w:val="005A57CD"/>
    <w:rsid w:val="005A5C95"/>
    <w:rsid w:val="005A7430"/>
    <w:rsid w:val="005B08A3"/>
    <w:rsid w:val="005C329E"/>
    <w:rsid w:val="005D1093"/>
    <w:rsid w:val="005D3DDA"/>
    <w:rsid w:val="005D77EA"/>
    <w:rsid w:val="005E0495"/>
    <w:rsid w:val="005F2B93"/>
    <w:rsid w:val="005F3A7C"/>
    <w:rsid w:val="005F476A"/>
    <w:rsid w:val="00603228"/>
    <w:rsid w:val="00605124"/>
    <w:rsid w:val="0060513D"/>
    <w:rsid w:val="006110CC"/>
    <w:rsid w:val="00611878"/>
    <w:rsid w:val="00614EBA"/>
    <w:rsid w:val="006206CE"/>
    <w:rsid w:val="00627731"/>
    <w:rsid w:val="006351A4"/>
    <w:rsid w:val="0063637A"/>
    <w:rsid w:val="00636CC7"/>
    <w:rsid w:val="00636E61"/>
    <w:rsid w:val="00640BA5"/>
    <w:rsid w:val="00647E59"/>
    <w:rsid w:val="00647F13"/>
    <w:rsid w:val="00653C98"/>
    <w:rsid w:val="0065567D"/>
    <w:rsid w:val="0065597E"/>
    <w:rsid w:val="00657C11"/>
    <w:rsid w:val="006605EB"/>
    <w:rsid w:val="00674573"/>
    <w:rsid w:val="00674C18"/>
    <w:rsid w:val="00680F64"/>
    <w:rsid w:val="0069303E"/>
    <w:rsid w:val="006936EF"/>
    <w:rsid w:val="00697691"/>
    <w:rsid w:val="006A2381"/>
    <w:rsid w:val="006B4414"/>
    <w:rsid w:val="006C2649"/>
    <w:rsid w:val="006C3146"/>
    <w:rsid w:val="006C382E"/>
    <w:rsid w:val="006C7A43"/>
    <w:rsid w:val="006D0A7A"/>
    <w:rsid w:val="006E3758"/>
    <w:rsid w:val="006E627C"/>
    <w:rsid w:val="006E7C91"/>
    <w:rsid w:val="006F2332"/>
    <w:rsid w:val="006F3FC8"/>
    <w:rsid w:val="006F5E81"/>
    <w:rsid w:val="006F7AAC"/>
    <w:rsid w:val="00703B87"/>
    <w:rsid w:val="0070442A"/>
    <w:rsid w:val="00705575"/>
    <w:rsid w:val="00706DF4"/>
    <w:rsid w:val="0072220F"/>
    <w:rsid w:val="00722974"/>
    <w:rsid w:val="0072367C"/>
    <w:rsid w:val="00730D9D"/>
    <w:rsid w:val="00732DA0"/>
    <w:rsid w:val="00736FA5"/>
    <w:rsid w:val="00744308"/>
    <w:rsid w:val="00744377"/>
    <w:rsid w:val="00745AA7"/>
    <w:rsid w:val="007529CB"/>
    <w:rsid w:val="0076272B"/>
    <w:rsid w:val="00773128"/>
    <w:rsid w:val="00775A3A"/>
    <w:rsid w:val="00775C9A"/>
    <w:rsid w:val="00776B81"/>
    <w:rsid w:val="00791C36"/>
    <w:rsid w:val="007924E4"/>
    <w:rsid w:val="0079547B"/>
    <w:rsid w:val="007A2C2E"/>
    <w:rsid w:val="007B1214"/>
    <w:rsid w:val="007B1448"/>
    <w:rsid w:val="007C13FE"/>
    <w:rsid w:val="007C213B"/>
    <w:rsid w:val="007C398D"/>
    <w:rsid w:val="007C4A5E"/>
    <w:rsid w:val="007C4E8A"/>
    <w:rsid w:val="007C7F44"/>
    <w:rsid w:val="007D2CA9"/>
    <w:rsid w:val="007D33E3"/>
    <w:rsid w:val="007D34AC"/>
    <w:rsid w:val="007D3521"/>
    <w:rsid w:val="007D5B24"/>
    <w:rsid w:val="007D63F4"/>
    <w:rsid w:val="007D64BE"/>
    <w:rsid w:val="007D788B"/>
    <w:rsid w:val="007F2456"/>
    <w:rsid w:val="007F426A"/>
    <w:rsid w:val="007F4DC9"/>
    <w:rsid w:val="007F4F08"/>
    <w:rsid w:val="007F671B"/>
    <w:rsid w:val="00801307"/>
    <w:rsid w:val="00802825"/>
    <w:rsid w:val="0080388B"/>
    <w:rsid w:val="00804B03"/>
    <w:rsid w:val="0080632B"/>
    <w:rsid w:val="008124EA"/>
    <w:rsid w:val="008142AA"/>
    <w:rsid w:val="00814AB6"/>
    <w:rsid w:val="00816DC6"/>
    <w:rsid w:val="00822490"/>
    <w:rsid w:val="008271D8"/>
    <w:rsid w:val="00827A8D"/>
    <w:rsid w:val="00830AC4"/>
    <w:rsid w:val="0083270B"/>
    <w:rsid w:val="00832DAB"/>
    <w:rsid w:val="0083611E"/>
    <w:rsid w:val="0084747C"/>
    <w:rsid w:val="00853CB3"/>
    <w:rsid w:val="00854433"/>
    <w:rsid w:val="0085769B"/>
    <w:rsid w:val="0086153D"/>
    <w:rsid w:val="0086203F"/>
    <w:rsid w:val="00864DBA"/>
    <w:rsid w:val="008806AB"/>
    <w:rsid w:val="0088579C"/>
    <w:rsid w:val="0088596D"/>
    <w:rsid w:val="008958A0"/>
    <w:rsid w:val="00895AA1"/>
    <w:rsid w:val="00897370"/>
    <w:rsid w:val="008A2A73"/>
    <w:rsid w:val="008A40FF"/>
    <w:rsid w:val="008A52AD"/>
    <w:rsid w:val="008A543B"/>
    <w:rsid w:val="008A6AD6"/>
    <w:rsid w:val="008B007C"/>
    <w:rsid w:val="008B07D2"/>
    <w:rsid w:val="008C3124"/>
    <w:rsid w:val="008C4E19"/>
    <w:rsid w:val="008D5042"/>
    <w:rsid w:val="008D5F15"/>
    <w:rsid w:val="008D74CA"/>
    <w:rsid w:val="008E510C"/>
    <w:rsid w:val="008E7BC8"/>
    <w:rsid w:val="008F3960"/>
    <w:rsid w:val="008F4F87"/>
    <w:rsid w:val="008F5050"/>
    <w:rsid w:val="008F530A"/>
    <w:rsid w:val="008F601B"/>
    <w:rsid w:val="008F745F"/>
    <w:rsid w:val="0090053E"/>
    <w:rsid w:val="0090246C"/>
    <w:rsid w:val="00902B0A"/>
    <w:rsid w:val="00904357"/>
    <w:rsid w:val="0090592D"/>
    <w:rsid w:val="00915896"/>
    <w:rsid w:val="0091769F"/>
    <w:rsid w:val="0092138E"/>
    <w:rsid w:val="00921C92"/>
    <w:rsid w:val="00922A19"/>
    <w:rsid w:val="00922D28"/>
    <w:rsid w:val="009252C5"/>
    <w:rsid w:val="00926E4C"/>
    <w:rsid w:val="009275C8"/>
    <w:rsid w:val="009314BD"/>
    <w:rsid w:val="009326EF"/>
    <w:rsid w:val="00934B3A"/>
    <w:rsid w:val="00935EF3"/>
    <w:rsid w:val="0094114E"/>
    <w:rsid w:val="009437CE"/>
    <w:rsid w:val="0095139C"/>
    <w:rsid w:val="00954572"/>
    <w:rsid w:val="0095611A"/>
    <w:rsid w:val="00957B9A"/>
    <w:rsid w:val="009609AF"/>
    <w:rsid w:val="009621F7"/>
    <w:rsid w:val="00962ED7"/>
    <w:rsid w:val="00963B90"/>
    <w:rsid w:val="00966078"/>
    <w:rsid w:val="009661DC"/>
    <w:rsid w:val="00971D96"/>
    <w:rsid w:val="009748A3"/>
    <w:rsid w:val="009756F3"/>
    <w:rsid w:val="00982F52"/>
    <w:rsid w:val="009865C6"/>
    <w:rsid w:val="009940D5"/>
    <w:rsid w:val="009959F5"/>
    <w:rsid w:val="00996D7F"/>
    <w:rsid w:val="00997551"/>
    <w:rsid w:val="009A09DA"/>
    <w:rsid w:val="009C55B1"/>
    <w:rsid w:val="009C78F6"/>
    <w:rsid w:val="009D089E"/>
    <w:rsid w:val="009D1784"/>
    <w:rsid w:val="009D5516"/>
    <w:rsid w:val="009E24BE"/>
    <w:rsid w:val="009E51FD"/>
    <w:rsid w:val="009F0267"/>
    <w:rsid w:val="009F1B20"/>
    <w:rsid w:val="009F458C"/>
    <w:rsid w:val="00A00920"/>
    <w:rsid w:val="00A00A83"/>
    <w:rsid w:val="00A0245C"/>
    <w:rsid w:val="00A05B52"/>
    <w:rsid w:val="00A062EA"/>
    <w:rsid w:val="00A1556F"/>
    <w:rsid w:val="00A1743F"/>
    <w:rsid w:val="00A22448"/>
    <w:rsid w:val="00A2383C"/>
    <w:rsid w:val="00A3111F"/>
    <w:rsid w:val="00A33403"/>
    <w:rsid w:val="00A34163"/>
    <w:rsid w:val="00A37CB6"/>
    <w:rsid w:val="00A41223"/>
    <w:rsid w:val="00A41673"/>
    <w:rsid w:val="00A42295"/>
    <w:rsid w:val="00A43813"/>
    <w:rsid w:val="00A52B25"/>
    <w:rsid w:val="00A56865"/>
    <w:rsid w:val="00A569C1"/>
    <w:rsid w:val="00A60DEA"/>
    <w:rsid w:val="00A6198D"/>
    <w:rsid w:val="00A64E4B"/>
    <w:rsid w:val="00A76805"/>
    <w:rsid w:val="00A77E8A"/>
    <w:rsid w:val="00A81B7B"/>
    <w:rsid w:val="00A82E4F"/>
    <w:rsid w:val="00A95F42"/>
    <w:rsid w:val="00A964A6"/>
    <w:rsid w:val="00A96650"/>
    <w:rsid w:val="00AA209D"/>
    <w:rsid w:val="00AA287F"/>
    <w:rsid w:val="00AA43B6"/>
    <w:rsid w:val="00AA574F"/>
    <w:rsid w:val="00AA632D"/>
    <w:rsid w:val="00AB52B8"/>
    <w:rsid w:val="00AB5DBE"/>
    <w:rsid w:val="00AC15A3"/>
    <w:rsid w:val="00AC460E"/>
    <w:rsid w:val="00AD6E01"/>
    <w:rsid w:val="00AE12D4"/>
    <w:rsid w:val="00AF0BF5"/>
    <w:rsid w:val="00AF3346"/>
    <w:rsid w:val="00B009B8"/>
    <w:rsid w:val="00B06988"/>
    <w:rsid w:val="00B07009"/>
    <w:rsid w:val="00B1499C"/>
    <w:rsid w:val="00B17327"/>
    <w:rsid w:val="00B2153A"/>
    <w:rsid w:val="00B25CEF"/>
    <w:rsid w:val="00B30D51"/>
    <w:rsid w:val="00B31E2A"/>
    <w:rsid w:val="00B422B8"/>
    <w:rsid w:val="00B4342E"/>
    <w:rsid w:val="00B45B26"/>
    <w:rsid w:val="00B5412D"/>
    <w:rsid w:val="00B549EB"/>
    <w:rsid w:val="00B55E09"/>
    <w:rsid w:val="00B62B0A"/>
    <w:rsid w:val="00B65438"/>
    <w:rsid w:val="00B6705B"/>
    <w:rsid w:val="00B72842"/>
    <w:rsid w:val="00B7763E"/>
    <w:rsid w:val="00B81C8B"/>
    <w:rsid w:val="00B86341"/>
    <w:rsid w:val="00B8792D"/>
    <w:rsid w:val="00B90060"/>
    <w:rsid w:val="00B90E1F"/>
    <w:rsid w:val="00B90FD4"/>
    <w:rsid w:val="00B9720C"/>
    <w:rsid w:val="00BA0834"/>
    <w:rsid w:val="00BB0377"/>
    <w:rsid w:val="00BB2247"/>
    <w:rsid w:val="00BB5465"/>
    <w:rsid w:val="00BB5DAE"/>
    <w:rsid w:val="00BB6BBC"/>
    <w:rsid w:val="00BC29EA"/>
    <w:rsid w:val="00BC4D59"/>
    <w:rsid w:val="00BC691E"/>
    <w:rsid w:val="00BC6B3E"/>
    <w:rsid w:val="00BC7BB9"/>
    <w:rsid w:val="00BD3E67"/>
    <w:rsid w:val="00BD5989"/>
    <w:rsid w:val="00BD6FCF"/>
    <w:rsid w:val="00BE5343"/>
    <w:rsid w:val="00BE72C0"/>
    <w:rsid w:val="00BF0010"/>
    <w:rsid w:val="00BF0F6A"/>
    <w:rsid w:val="00BF16E8"/>
    <w:rsid w:val="00BF25CF"/>
    <w:rsid w:val="00C02085"/>
    <w:rsid w:val="00C0627D"/>
    <w:rsid w:val="00C06356"/>
    <w:rsid w:val="00C06617"/>
    <w:rsid w:val="00C1033B"/>
    <w:rsid w:val="00C11710"/>
    <w:rsid w:val="00C17563"/>
    <w:rsid w:val="00C20663"/>
    <w:rsid w:val="00C23FF1"/>
    <w:rsid w:val="00C24E4E"/>
    <w:rsid w:val="00C252F5"/>
    <w:rsid w:val="00C25A62"/>
    <w:rsid w:val="00C25CEE"/>
    <w:rsid w:val="00C45456"/>
    <w:rsid w:val="00C50D64"/>
    <w:rsid w:val="00C50DB6"/>
    <w:rsid w:val="00C5269F"/>
    <w:rsid w:val="00C63B64"/>
    <w:rsid w:val="00C65D8C"/>
    <w:rsid w:val="00C67813"/>
    <w:rsid w:val="00C75043"/>
    <w:rsid w:val="00C7579D"/>
    <w:rsid w:val="00C75E75"/>
    <w:rsid w:val="00C802DB"/>
    <w:rsid w:val="00C810B4"/>
    <w:rsid w:val="00C84492"/>
    <w:rsid w:val="00C8536A"/>
    <w:rsid w:val="00C86722"/>
    <w:rsid w:val="00C87CFE"/>
    <w:rsid w:val="00C97C46"/>
    <w:rsid w:val="00CA2CFD"/>
    <w:rsid w:val="00CA48A1"/>
    <w:rsid w:val="00CA5AAF"/>
    <w:rsid w:val="00CA653F"/>
    <w:rsid w:val="00CA6E52"/>
    <w:rsid w:val="00CB32F8"/>
    <w:rsid w:val="00CB3911"/>
    <w:rsid w:val="00CB4782"/>
    <w:rsid w:val="00CB6BF6"/>
    <w:rsid w:val="00CC06E8"/>
    <w:rsid w:val="00CC0CB6"/>
    <w:rsid w:val="00CD7FD6"/>
    <w:rsid w:val="00CE16B9"/>
    <w:rsid w:val="00CE19D3"/>
    <w:rsid w:val="00CE249C"/>
    <w:rsid w:val="00CE40D3"/>
    <w:rsid w:val="00CE5CA5"/>
    <w:rsid w:val="00CE7E7C"/>
    <w:rsid w:val="00CF16BF"/>
    <w:rsid w:val="00CF3EDA"/>
    <w:rsid w:val="00D009AB"/>
    <w:rsid w:val="00D056D5"/>
    <w:rsid w:val="00D06200"/>
    <w:rsid w:val="00D07EDE"/>
    <w:rsid w:val="00D07F33"/>
    <w:rsid w:val="00D1052F"/>
    <w:rsid w:val="00D11646"/>
    <w:rsid w:val="00D16650"/>
    <w:rsid w:val="00D169AE"/>
    <w:rsid w:val="00D209FC"/>
    <w:rsid w:val="00D20EEB"/>
    <w:rsid w:val="00D21796"/>
    <w:rsid w:val="00D22227"/>
    <w:rsid w:val="00D2230D"/>
    <w:rsid w:val="00D22E2E"/>
    <w:rsid w:val="00D22E81"/>
    <w:rsid w:val="00D31266"/>
    <w:rsid w:val="00D31A43"/>
    <w:rsid w:val="00D322DE"/>
    <w:rsid w:val="00D3251C"/>
    <w:rsid w:val="00D35A55"/>
    <w:rsid w:val="00D43255"/>
    <w:rsid w:val="00D444D8"/>
    <w:rsid w:val="00D52266"/>
    <w:rsid w:val="00D52C0E"/>
    <w:rsid w:val="00D55CD4"/>
    <w:rsid w:val="00D670DA"/>
    <w:rsid w:val="00D70E28"/>
    <w:rsid w:val="00D7265A"/>
    <w:rsid w:val="00D72A27"/>
    <w:rsid w:val="00D73CB0"/>
    <w:rsid w:val="00D8553F"/>
    <w:rsid w:val="00D85C97"/>
    <w:rsid w:val="00D87F61"/>
    <w:rsid w:val="00D90656"/>
    <w:rsid w:val="00D94976"/>
    <w:rsid w:val="00D95D2B"/>
    <w:rsid w:val="00D97025"/>
    <w:rsid w:val="00DA1BB0"/>
    <w:rsid w:val="00DA1EDA"/>
    <w:rsid w:val="00DA583D"/>
    <w:rsid w:val="00DA58DC"/>
    <w:rsid w:val="00DB4384"/>
    <w:rsid w:val="00DB7401"/>
    <w:rsid w:val="00DC1019"/>
    <w:rsid w:val="00DC1944"/>
    <w:rsid w:val="00DC5A10"/>
    <w:rsid w:val="00DD0339"/>
    <w:rsid w:val="00DD1181"/>
    <w:rsid w:val="00DD51FD"/>
    <w:rsid w:val="00DD5699"/>
    <w:rsid w:val="00DE3175"/>
    <w:rsid w:val="00DE3BF9"/>
    <w:rsid w:val="00DE43CF"/>
    <w:rsid w:val="00DE4C4A"/>
    <w:rsid w:val="00DF253F"/>
    <w:rsid w:val="00E03B0B"/>
    <w:rsid w:val="00E11E70"/>
    <w:rsid w:val="00E1458A"/>
    <w:rsid w:val="00E250DD"/>
    <w:rsid w:val="00E25216"/>
    <w:rsid w:val="00E253A6"/>
    <w:rsid w:val="00E2642D"/>
    <w:rsid w:val="00E34447"/>
    <w:rsid w:val="00E34D32"/>
    <w:rsid w:val="00E3558A"/>
    <w:rsid w:val="00E374F9"/>
    <w:rsid w:val="00E4138F"/>
    <w:rsid w:val="00E51D2E"/>
    <w:rsid w:val="00E52C50"/>
    <w:rsid w:val="00E547DD"/>
    <w:rsid w:val="00E645A3"/>
    <w:rsid w:val="00E66DED"/>
    <w:rsid w:val="00E71EF5"/>
    <w:rsid w:val="00E7568E"/>
    <w:rsid w:val="00E80168"/>
    <w:rsid w:val="00E816E5"/>
    <w:rsid w:val="00E82E06"/>
    <w:rsid w:val="00E87458"/>
    <w:rsid w:val="00E94AC5"/>
    <w:rsid w:val="00EA149D"/>
    <w:rsid w:val="00EA1622"/>
    <w:rsid w:val="00EA4D53"/>
    <w:rsid w:val="00EA67B7"/>
    <w:rsid w:val="00EB6F15"/>
    <w:rsid w:val="00EB7B69"/>
    <w:rsid w:val="00EC0393"/>
    <w:rsid w:val="00EC2A18"/>
    <w:rsid w:val="00EC40A7"/>
    <w:rsid w:val="00EC708D"/>
    <w:rsid w:val="00EE13FF"/>
    <w:rsid w:val="00EE1FE9"/>
    <w:rsid w:val="00EE39F1"/>
    <w:rsid w:val="00EE4B46"/>
    <w:rsid w:val="00EE6710"/>
    <w:rsid w:val="00EF08B9"/>
    <w:rsid w:val="00EF1A84"/>
    <w:rsid w:val="00EF3D9A"/>
    <w:rsid w:val="00EF63BC"/>
    <w:rsid w:val="00F01087"/>
    <w:rsid w:val="00F02751"/>
    <w:rsid w:val="00F0384D"/>
    <w:rsid w:val="00F0735F"/>
    <w:rsid w:val="00F10552"/>
    <w:rsid w:val="00F15D5A"/>
    <w:rsid w:val="00F16219"/>
    <w:rsid w:val="00F165E6"/>
    <w:rsid w:val="00F1766F"/>
    <w:rsid w:val="00F234CE"/>
    <w:rsid w:val="00F245C2"/>
    <w:rsid w:val="00F26389"/>
    <w:rsid w:val="00F33954"/>
    <w:rsid w:val="00F34D5E"/>
    <w:rsid w:val="00F35394"/>
    <w:rsid w:val="00F40E64"/>
    <w:rsid w:val="00F564C1"/>
    <w:rsid w:val="00F57157"/>
    <w:rsid w:val="00F579FE"/>
    <w:rsid w:val="00F6640F"/>
    <w:rsid w:val="00F67AD7"/>
    <w:rsid w:val="00F71B53"/>
    <w:rsid w:val="00F728BF"/>
    <w:rsid w:val="00F81969"/>
    <w:rsid w:val="00F81D24"/>
    <w:rsid w:val="00F833C8"/>
    <w:rsid w:val="00F87433"/>
    <w:rsid w:val="00F956D1"/>
    <w:rsid w:val="00F97854"/>
    <w:rsid w:val="00FA1530"/>
    <w:rsid w:val="00FA2039"/>
    <w:rsid w:val="00FA409D"/>
    <w:rsid w:val="00FB0136"/>
    <w:rsid w:val="00FB5CE8"/>
    <w:rsid w:val="00FC19DD"/>
    <w:rsid w:val="00FC292A"/>
    <w:rsid w:val="00FC463B"/>
    <w:rsid w:val="00FD0917"/>
    <w:rsid w:val="00FD0C62"/>
    <w:rsid w:val="00FD4C0C"/>
    <w:rsid w:val="00FE6B34"/>
    <w:rsid w:val="00FF55F3"/>
    <w:rsid w:val="00FF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42508EC"/>
  <w15:docId w15:val="{EA61A514-D923-4D82-A531-6312ADC0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876"/>
    <w:pPr>
      <w:widowControl w:val="0"/>
      <w:autoSpaceDE w:val="0"/>
      <w:autoSpaceDN w:val="0"/>
      <w:adjustRightInd w:val="0"/>
      <w:spacing w:after="0" w:line="240" w:lineRule="auto"/>
    </w:pPr>
    <w:rPr>
      <w:rFonts w:ascii="Arial" w:hAnsi="Arial" w:cs="Arial"/>
      <w:szCs w:val="24"/>
    </w:rPr>
  </w:style>
  <w:style w:type="paragraph" w:styleId="Heading1">
    <w:name w:val="heading 1"/>
    <w:basedOn w:val="Normal"/>
    <w:next w:val="Normal"/>
    <w:link w:val="Heading1Char"/>
    <w:uiPriority w:val="9"/>
    <w:qFormat/>
    <w:rsid w:val="00F0384D"/>
    <w:pPr>
      <w:keepNext/>
      <w:keepLines/>
      <w:spacing w:before="480"/>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C11710"/>
    <w:pPr>
      <w:keepNext/>
      <w:keepLines/>
      <w:spacing w:before="200"/>
      <w:outlineLvl w:val="1"/>
    </w:pPr>
    <w:rPr>
      <w:rFonts w:eastAsiaTheme="majorEastAsia" w:cstheme="majorBidi"/>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91C36"/>
  </w:style>
  <w:style w:type="paragraph" w:styleId="List">
    <w:name w:val="List"/>
    <w:basedOn w:val="Normal"/>
    <w:uiPriority w:val="99"/>
    <w:rsid w:val="00791C36"/>
  </w:style>
  <w:style w:type="paragraph" w:customStyle="1" w:styleId="Level1">
    <w:name w:val="Level 1"/>
    <w:basedOn w:val="Normal"/>
    <w:uiPriority w:val="99"/>
    <w:rsid w:val="00791C36"/>
    <w:pPr>
      <w:numPr>
        <w:numId w:val="2"/>
      </w:numPr>
      <w:ind w:left="240" w:hanging="240"/>
      <w:outlineLvl w:val="0"/>
    </w:pPr>
  </w:style>
  <w:style w:type="paragraph" w:customStyle="1" w:styleId="Level3">
    <w:name w:val="Level 3"/>
    <w:basedOn w:val="Normal"/>
    <w:uiPriority w:val="99"/>
    <w:rsid w:val="00791C36"/>
    <w:pPr>
      <w:numPr>
        <w:ilvl w:val="2"/>
        <w:numId w:val="1"/>
      </w:numPr>
      <w:ind w:left="1440" w:hanging="600"/>
      <w:outlineLvl w:val="2"/>
    </w:pPr>
  </w:style>
  <w:style w:type="paragraph" w:customStyle="1" w:styleId="Level2">
    <w:name w:val="Level 2"/>
    <w:basedOn w:val="Normal"/>
    <w:uiPriority w:val="99"/>
    <w:rsid w:val="00791C36"/>
    <w:pPr>
      <w:ind w:left="1440" w:hanging="600"/>
    </w:pPr>
  </w:style>
  <w:style w:type="paragraph" w:styleId="Header">
    <w:name w:val="header"/>
    <w:basedOn w:val="Normal"/>
    <w:link w:val="HeaderChar"/>
    <w:uiPriority w:val="99"/>
    <w:unhideWhenUsed/>
    <w:rsid w:val="00055C34"/>
    <w:pPr>
      <w:tabs>
        <w:tab w:val="center" w:pos="4680"/>
        <w:tab w:val="right" w:pos="9360"/>
      </w:tabs>
    </w:pPr>
  </w:style>
  <w:style w:type="character" w:customStyle="1" w:styleId="HeaderChar">
    <w:name w:val="Header Char"/>
    <w:basedOn w:val="DefaultParagraphFont"/>
    <w:link w:val="Header"/>
    <w:uiPriority w:val="99"/>
    <w:rsid w:val="00055C34"/>
    <w:rPr>
      <w:rFonts w:ascii="Arial" w:hAnsi="Arial" w:cs="Arial"/>
      <w:sz w:val="24"/>
      <w:szCs w:val="24"/>
    </w:rPr>
  </w:style>
  <w:style w:type="paragraph" w:styleId="Footer">
    <w:name w:val="footer"/>
    <w:basedOn w:val="Normal"/>
    <w:link w:val="FooterChar"/>
    <w:uiPriority w:val="99"/>
    <w:unhideWhenUsed/>
    <w:rsid w:val="00055C34"/>
    <w:pPr>
      <w:tabs>
        <w:tab w:val="center" w:pos="4680"/>
        <w:tab w:val="right" w:pos="9360"/>
      </w:tabs>
    </w:pPr>
  </w:style>
  <w:style w:type="character" w:customStyle="1" w:styleId="FooterChar">
    <w:name w:val="Footer Char"/>
    <w:basedOn w:val="DefaultParagraphFont"/>
    <w:link w:val="Footer"/>
    <w:uiPriority w:val="99"/>
    <w:rsid w:val="00055C34"/>
    <w:rPr>
      <w:rFonts w:ascii="Arial" w:hAnsi="Arial" w:cs="Arial"/>
      <w:sz w:val="24"/>
      <w:szCs w:val="24"/>
    </w:rPr>
  </w:style>
  <w:style w:type="paragraph" w:styleId="BalloonText">
    <w:name w:val="Balloon Text"/>
    <w:basedOn w:val="Normal"/>
    <w:link w:val="BalloonTextChar"/>
    <w:uiPriority w:val="99"/>
    <w:semiHidden/>
    <w:unhideWhenUsed/>
    <w:rsid w:val="009661DC"/>
    <w:rPr>
      <w:rFonts w:ascii="Tahoma" w:hAnsi="Tahoma" w:cs="Tahoma"/>
      <w:sz w:val="16"/>
      <w:szCs w:val="16"/>
    </w:rPr>
  </w:style>
  <w:style w:type="character" w:customStyle="1" w:styleId="BalloonTextChar">
    <w:name w:val="Balloon Text Char"/>
    <w:basedOn w:val="DefaultParagraphFont"/>
    <w:link w:val="BalloonText"/>
    <w:uiPriority w:val="99"/>
    <w:semiHidden/>
    <w:rsid w:val="009661DC"/>
    <w:rPr>
      <w:rFonts w:ascii="Tahoma" w:hAnsi="Tahoma" w:cs="Tahoma"/>
      <w:sz w:val="16"/>
      <w:szCs w:val="16"/>
    </w:rPr>
  </w:style>
  <w:style w:type="character" w:customStyle="1" w:styleId="Header01Char">
    <w:name w:val="Header 01 Char"/>
    <w:basedOn w:val="DefaultParagraphFont"/>
    <w:link w:val="Header01"/>
    <w:rsid w:val="0084747C"/>
    <w:rPr>
      <w:rFonts w:ascii="Arial" w:hAnsi="Arial" w:cs="Arial"/>
      <w:sz w:val="24"/>
      <w:szCs w:val="24"/>
    </w:rPr>
  </w:style>
  <w:style w:type="paragraph" w:customStyle="1" w:styleId="Header01">
    <w:name w:val="Header 01"/>
    <w:basedOn w:val="Normal"/>
    <w:link w:val="Header01Char"/>
    <w:rsid w:val="0084747C"/>
    <w:pPr>
      <w:widowControl/>
      <w:tabs>
        <w:tab w:val="left" w:pos="274"/>
        <w:tab w:val="left" w:pos="806"/>
        <w:tab w:val="left" w:pos="1440"/>
        <w:tab w:val="left" w:pos="2074"/>
        <w:tab w:val="left" w:pos="2707"/>
      </w:tabs>
      <w:autoSpaceDE/>
      <w:autoSpaceDN/>
      <w:adjustRightInd/>
      <w:outlineLvl w:val="0"/>
    </w:pPr>
  </w:style>
  <w:style w:type="paragraph" w:customStyle="1" w:styleId="AppendixTitle">
    <w:name w:val="Appendix Title"/>
    <w:basedOn w:val="Normal"/>
    <w:rsid w:val="0084747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eastAsia="Times New Roman" w:cs="Times New Roman"/>
      <w:lang w:val="en-CA"/>
    </w:rPr>
  </w:style>
  <w:style w:type="paragraph" w:styleId="ListParagraph">
    <w:name w:val="List Paragraph"/>
    <w:basedOn w:val="Normal"/>
    <w:uiPriority w:val="34"/>
    <w:qFormat/>
    <w:rsid w:val="00583E75"/>
    <w:pPr>
      <w:ind w:left="720"/>
      <w:contextualSpacing/>
    </w:pPr>
  </w:style>
  <w:style w:type="character" w:styleId="CommentReference">
    <w:name w:val="annotation reference"/>
    <w:basedOn w:val="DefaultParagraphFont"/>
    <w:uiPriority w:val="99"/>
    <w:semiHidden/>
    <w:unhideWhenUsed/>
    <w:rsid w:val="007D2CA9"/>
    <w:rPr>
      <w:sz w:val="16"/>
      <w:szCs w:val="16"/>
    </w:rPr>
  </w:style>
  <w:style w:type="paragraph" w:styleId="CommentText">
    <w:name w:val="annotation text"/>
    <w:basedOn w:val="Normal"/>
    <w:link w:val="CommentTextChar"/>
    <w:uiPriority w:val="99"/>
    <w:semiHidden/>
    <w:unhideWhenUsed/>
    <w:rsid w:val="007D2CA9"/>
    <w:rPr>
      <w:sz w:val="20"/>
      <w:szCs w:val="20"/>
    </w:rPr>
  </w:style>
  <w:style w:type="character" w:customStyle="1" w:styleId="CommentTextChar">
    <w:name w:val="Comment Text Char"/>
    <w:basedOn w:val="DefaultParagraphFont"/>
    <w:link w:val="CommentText"/>
    <w:uiPriority w:val="99"/>
    <w:semiHidden/>
    <w:rsid w:val="007D2C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D2CA9"/>
    <w:rPr>
      <w:b/>
      <w:bCs/>
    </w:rPr>
  </w:style>
  <w:style w:type="character" w:customStyle="1" w:styleId="CommentSubjectChar">
    <w:name w:val="Comment Subject Char"/>
    <w:basedOn w:val="CommentTextChar"/>
    <w:link w:val="CommentSubject"/>
    <w:uiPriority w:val="99"/>
    <w:semiHidden/>
    <w:rsid w:val="007D2CA9"/>
    <w:rPr>
      <w:rFonts w:ascii="Arial" w:hAnsi="Arial" w:cs="Arial"/>
      <w:b/>
      <w:bCs/>
      <w:sz w:val="20"/>
      <w:szCs w:val="20"/>
    </w:rPr>
  </w:style>
  <w:style w:type="character" w:customStyle="1" w:styleId="Heading1Char">
    <w:name w:val="Heading 1 Char"/>
    <w:basedOn w:val="DefaultParagraphFont"/>
    <w:link w:val="Heading1"/>
    <w:uiPriority w:val="9"/>
    <w:rsid w:val="00F0384D"/>
    <w:rPr>
      <w:rFonts w:ascii="Arial" w:eastAsiaTheme="majorEastAsia" w:hAnsi="Arial" w:cstheme="majorBidi"/>
      <w:bCs/>
      <w:szCs w:val="28"/>
    </w:rPr>
  </w:style>
  <w:style w:type="character" w:customStyle="1" w:styleId="Heading2Char">
    <w:name w:val="Heading 2 Char"/>
    <w:basedOn w:val="DefaultParagraphFont"/>
    <w:link w:val="Heading2"/>
    <w:uiPriority w:val="9"/>
    <w:rsid w:val="00C11710"/>
    <w:rPr>
      <w:rFonts w:ascii="Arial" w:eastAsiaTheme="majorEastAsia" w:hAnsi="Arial" w:cstheme="majorBidi"/>
      <w:bCs/>
      <w:szCs w:val="26"/>
      <w:u w:val="single"/>
    </w:rPr>
  </w:style>
  <w:style w:type="paragraph" w:styleId="TOCHeading">
    <w:name w:val="TOC Heading"/>
    <w:basedOn w:val="Heading1"/>
    <w:next w:val="Normal"/>
    <w:uiPriority w:val="39"/>
    <w:unhideWhenUsed/>
    <w:qFormat/>
    <w:rsid w:val="00341876"/>
    <w:pPr>
      <w:widowControl/>
      <w:autoSpaceDE/>
      <w:autoSpaceDN/>
      <w:adjustRightInd/>
      <w:spacing w:line="276" w:lineRule="auto"/>
      <w:outlineLvl w:val="9"/>
    </w:pPr>
    <w:rPr>
      <w:rFonts w:asciiTheme="majorHAnsi" w:hAnsiTheme="majorHAnsi"/>
      <w:b/>
      <w:color w:val="365F91" w:themeColor="accent1" w:themeShade="BF"/>
      <w:sz w:val="28"/>
    </w:rPr>
  </w:style>
  <w:style w:type="paragraph" w:styleId="TOC1">
    <w:name w:val="toc 1"/>
    <w:basedOn w:val="Normal"/>
    <w:next w:val="Normal"/>
    <w:autoRedefine/>
    <w:uiPriority w:val="39"/>
    <w:unhideWhenUsed/>
    <w:rsid w:val="00F16219"/>
    <w:pPr>
      <w:tabs>
        <w:tab w:val="left" w:pos="1320"/>
      </w:tabs>
      <w:spacing w:after="80" w:line="276" w:lineRule="auto"/>
      <w:ind w:right="-180"/>
    </w:pPr>
  </w:style>
  <w:style w:type="paragraph" w:styleId="TOC2">
    <w:name w:val="toc 2"/>
    <w:basedOn w:val="Normal"/>
    <w:next w:val="Normal"/>
    <w:autoRedefine/>
    <w:uiPriority w:val="39"/>
    <w:unhideWhenUsed/>
    <w:rsid w:val="00822490"/>
    <w:pPr>
      <w:tabs>
        <w:tab w:val="left" w:pos="1100"/>
        <w:tab w:val="right" w:leader="dot" w:pos="9350"/>
      </w:tabs>
      <w:spacing w:after="80" w:line="276" w:lineRule="auto"/>
      <w:ind w:left="274"/>
    </w:pPr>
  </w:style>
  <w:style w:type="character" w:styleId="Hyperlink">
    <w:name w:val="Hyperlink"/>
    <w:basedOn w:val="DefaultParagraphFont"/>
    <w:uiPriority w:val="99"/>
    <w:unhideWhenUsed/>
    <w:rsid w:val="00341876"/>
    <w:rPr>
      <w:color w:val="0000FF" w:themeColor="hyperlink"/>
      <w:u w:val="single"/>
    </w:rPr>
  </w:style>
  <w:style w:type="paragraph" w:customStyle="1" w:styleId="Default">
    <w:name w:val="Default"/>
    <w:basedOn w:val="Normal"/>
    <w:rsid w:val="002E3EB3"/>
    <w:pPr>
      <w:widowControl/>
      <w:adjustRightInd/>
    </w:pPr>
    <w:rPr>
      <w:rFonts w:eastAsiaTheme="minorHAnsi"/>
      <w:color w:val="000000"/>
      <w:sz w:val="24"/>
    </w:rPr>
  </w:style>
  <w:style w:type="paragraph" w:styleId="Revision">
    <w:name w:val="Revision"/>
    <w:hidden/>
    <w:uiPriority w:val="99"/>
    <w:semiHidden/>
    <w:rsid w:val="004418BC"/>
    <w:pPr>
      <w:spacing w:after="0" w:line="240" w:lineRule="auto"/>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8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7.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oleObject" Target="embeddings/oleObject3.bin"/><Relationship Id="rId42" Type="http://schemas.openxmlformats.org/officeDocument/2006/relationships/footer" Target="footer30.xml"/><Relationship Id="rId47" Type="http://schemas.openxmlformats.org/officeDocument/2006/relationships/footer" Target="footer34.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oleObject" Target="embeddings/oleObject2.bin"/><Relationship Id="rId38" Type="http://schemas.openxmlformats.org/officeDocument/2006/relationships/footer" Target="footer26.xml"/><Relationship Id="rId46" Type="http://schemas.openxmlformats.org/officeDocument/2006/relationships/footer" Target="footer33.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footer" Target="foot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6.xml"/><Relationship Id="rId32" Type="http://schemas.openxmlformats.org/officeDocument/2006/relationships/oleObject" Target="embeddings/oleObject1.bin"/><Relationship Id="rId37" Type="http://schemas.openxmlformats.org/officeDocument/2006/relationships/footer" Target="footer25.xml"/><Relationship Id="rId40" Type="http://schemas.openxmlformats.org/officeDocument/2006/relationships/footer" Target="footer28.xm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4.xml"/><Relationship Id="rId49" Type="http://schemas.microsoft.com/office/2011/relationships/people" Target="people.xml"/><Relationship Id="rId10" Type="http://schemas.openxmlformats.org/officeDocument/2006/relationships/footer" Target="footer3.xml"/><Relationship Id="rId19" Type="http://schemas.openxmlformats.org/officeDocument/2006/relationships/footer" Target="footer11.xml"/><Relationship Id="rId31" Type="http://schemas.openxmlformats.org/officeDocument/2006/relationships/image" Target="media/image1.wmf"/><Relationship Id="rId44" Type="http://schemas.openxmlformats.org/officeDocument/2006/relationships/footer" Target="footer3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oter" Target="footer23.xml"/><Relationship Id="rId43" Type="http://schemas.openxmlformats.org/officeDocument/2006/relationships/footer" Target="footer31.xml"/><Relationship Id="rId48"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A24A6-B256-4FD2-A2BE-CD57013ED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12358</Words>
  <Characters>73365</Characters>
  <Application>Microsoft Office Word</Application>
  <DocSecurity>0</DocSecurity>
  <Lines>611</Lines>
  <Paragraphs>171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Merzke, Daniel</dc:creator>
  <cp:lastModifiedBy>Curran, Bridget</cp:lastModifiedBy>
  <cp:revision>3</cp:revision>
  <cp:lastPrinted>2017-05-10T19:37:00Z</cp:lastPrinted>
  <dcterms:created xsi:type="dcterms:W3CDTF">2017-05-10T19:36:00Z</dcterms:created>
  <dcterms:modified xsi:type="dcterms:W3CDTF">2017-05-10T19:38:00Z</dcterms:modified>
</cp:coreProperties>
</file>